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121915C8" w:rsidR="00B96854" w:rsidRPr="00F566BF" w:rsidRDefault="00AE330B" w:rsidP="00B96854">
      <w:pPr>
        <w:pStyle w:val="BodyTextIndent"/>
        <w:spacing w:line="240" w:lineRule="auto"/>
        <w:jc w:val="center"/>
        <w:rPr>
          <w:rFonts w:ascii="GHEA Grapalat" w:hAnsi="GHEA Grapalat"/>
          <w:i w:val="0"/>
          <w:lang w:val="af-ZA"/>
        </w:rPr>
      </w:pPr>
      <w:r>
        <w:rPr>
          <w:rFonts w:ascii="GHEA Grapalat" w:hAnsi="GHEA Grapalat"/>
          <w:i w:val="0"/>
          <w:lang w:val="af-ZA"/>
        </w:rPr>
        <w:t>ԲԱՑ</w:t>
      </w:r>
      <w:r w:rsidR="00513CB2">
        <w:rPr>
          <w:rFonts w:ascii="GHEA Grapalat" w:hAnsi="GHEA Grapalat"/>
          <w:i w:val="0"/>
          <w:lang w:val="af-ZA"/>
        </w:rPr>
        <w:t xml:space="preserve">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49743F13"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202</w:t>
      </w:r>
      <w:r w:rsidR="000F3BAC">
        <w:rPr>
          <w:rFonts w:ascii="GHEA Grapalat" w:hAnsi="GHEA Grapalat"/>
          <w:i w:val="0"/>
          <w:lang w:val="af-ZA"/>
        </w:rPr>
        <w:t>6</w:t>
      </w:r>
      <w:r>
        <w:rPr>
          <w:rFonts w:ascii="GHEA Grapalat" w:hAnsi="GHEA Grapalat"/>
          <w:i w:val="0"/>
          <w:lang w:val="af-ZA"/>
        </w:rPr>
        <w:t xml:space="preserve"> թվականի </w:t>
      </w:r>
      <w:r w:rsidR="000F3BAC">
        <w:rPr>
          <w:rFonts w:ascii="GHEA Grapalat" w:hAnsi="GHEA Grapalat"/>
          <w:i w:val="0"/>
          <w:lang w:val="hy-AM"/>
        </w:rPr>
        <w:t>փետրվարի</w:t>
      </w:r>
      <w:r w:rsidR="00BF6FDA">
        <w:rPr>
          <w:rFonts w:ascii="GHEA Grapalat" w:hAnsi="GHEA Grapalat"/>
          <w:i w:val="0"/>
          <w:lang w:val="hy-AM"/>
        </w:rPr>
        <w:t xml:space="preserve"> </w:t>
      </w:r>
      <w:r w:rsidR="00467190">
        <w:rPr>
          <w:rFonts w:ascii="GHEA Grapalat" w:hAnsi="GHEA Grapalat"/>
          <w:i w:val="0"/>
          <w:lang w:val="hy-AM"/>
        </w:rPr>
        <w:t>6</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4B2B18">
        <w:rPr>
          <w:rFonts w:ascii="GHEA Grapalat" w:hAnsi="GHEA Grapalat"/>
          <w:i w:val="0"/>
          <w:lang w:val="af-ZA"/>
        </w:rPr>
        <w:t>2</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178F4DEB"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AE330B">
        <w:rPr>
          <w:rFonts w:ascii="GHEA Grapalat" w:hAnsi="GHEA Grapalat"/>
          <w:b/>
          <w:i w:val="0"/>
          <w:lang w:val="af-ZA"/>
        </w:rPr>
        <w:t>ԵՔ-ԲՄԽԾՁԲ-</w:t>
      </w:r>
      <w:r w:rsidR="000F3BAC">
        <w:rPr>
          <w:rFonts w:ascii="GHEA Grapalat" w:hAnsi="GHEA Grapalat"/>
          <w:b/>
          <w:i w:val="0"/>
          <w:lang w:val="af-ZA"/>
        </w:rPr>
        <w:t>26/23</w:t>
      </w:r>
    </w:p>
    <w:p w14:paraId="57B3D481" w14:textId="77777777" w:rsidR="0093355B" w:rsidRDefault="0093355B" w:rsidP="00B96854">
      <w:pPr>
        <w:pStyle w:val="BodyTextIndent"/>
        <w:spacing w:line="240" w:lineRule="auto"/>
        <w:jc w:val="center"/>
        <w:rPr>
          <w:rFonts w:ascii="GHEA Grapalat" w:hAnsi="GHEA Grapalat"/>
          <w:b/>
          <w:i w:val="0"/>
          <w:lang w:val="af-ZA"/>
        </w:rPr>
      </w:pP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4EEFB130"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AE330B">
        <w:rPr>
          <w:rFonts w:ascii="GHEA Grapalat" w:hAnsi="GHEA Grapalat"/>
          <w:i w:val="0"/>
          <w:lang w:val="hy-AM"/>
        </w:rPr>
        <w:t>բաց</w:t>
      </w:r>
      <w:r>
        <w:rPr>
          <w:rFonts w:ascii="GHEA Grapalat" w:hAnsi="GHEA Grapalat"/>
          <w:i w:val="0"/>
          <w:lang w:val="hy-AM"/>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04CADBC7"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0F3BAC" w:rsidRPr="000F3BAC">
        <w:rPr>
          <w:rFonts w:ascii="GHEA Grapalat" w:hAnsi="GHEA Grapalat" w:cs="Sylfaen"/>
          <w:b/>
          <w:i w:val="0"/>
          <w:szCs w:val="24"/>
          <w:lang w:val="hy-AM"/>
        </w:rPr>
        <w:t xml:space="preserve">Երևան քաղաքի Արաբկիր վարչական շրջանի Կոմիտաս 40 և Վրացական 7 բակային տարածքի հիմնանորոգման և ֆուտբոլի դաշտի կառուցման աշխատանքների որակի տեխնիկական հսկողության խորհրդատվական ծառայությունների </w:t>
      </w:r>
      <w:r w:rsidR="000F3BAC">
        <w:rPr>
          <w:rFonts w:ascii="GHEA Grapalat" w:hAnsi="GHEA Grapalat" w:cs="Sylfaen"/>
          <w:b/>
          <w:i w:val="0"/>
          <w:szCs w:val="24"/>
          <w:lang w:val="hy-AM"/>
        </w:rPr>
        <w:t xml:space="preserve">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4DABF972"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202</w:t>
      </w:r>
      <w:r w:rsidR="00DA53FC">
        <w:rPr>
          <w:rFonts w:ascii="GHEA Grapalat" w:hAnsi="GHEA Grapalat"/>
          <w:b/>
          <w:i w:val="0"/>
          <w:lang w:val="hy-AM"/>
        </w:rPr>
        <w:t>6</w:t>
      </w:r>
      <w:r w:rsidRPr="00795A78">
        <w:rPr>
          <w:rFonts w:ascii="GHEA Grapalat" w:hAnsi="GHEA Grapalat"/>
          <w:b/>
          <w:i w:val="0"/>
          <w:lang w:val="hy-AM"/>
        </w:rPr>
        <w:t xml:space="preserve"> </w:t>
      </w:r>
      <w:r w:rsidRPr="00980E82">
        <w:rPr>
          <w:rFonts w:ascii="GHEA Grapalat" w:hAnsi="GHEA Grapalat"/>
          <w:b/>
          <w:i w:val="0"/>
          <w:lang w:val="hy-AM"/>
        </w:rPr>
        <w:t xml:space="preserve">թվականի </w:t>
      </w:r>
      <w:r w:rsidR="00980E82" w:rsidRPr="00980E82">
        <w:rPr>
          <w:rFonts w:ascii="GHEA Grapalat" w:hAnsi="GHEA Grapalat"/>
          <w:b/>
          <w:i w:val="0"/>
          <w:lang w:val="hy-AM"/>
        </w:rPr>
        <w:t>մարտի 12</w:t>
      </w:r>
      <w:r w:rsidRPr="00980E82">
        <w:rPr>
          <w:rFonts w:ascii="GHEA Grapalat" w:hAnsi="GHEA Grapalat"/>
          <w:b/>
          <w:i w:val="0"/>
          <w:lang w:val="hy-AM"/>
        </w:rPr>
        <w:t>-ը</w:t>
      </w:r>
      <w:r w:rsidRPr="00980E82">
        <w:rPr>
          <w:rFonts w:ascii="GHEA Grapalat" w:hAnsi="GHEA Grapalat"/>
          <w:b/>
          <w:i w:val="0"/>
          <w:lang w:val="af-ZA"/>
        </w:rPr>
        <w:t xml:space="preserve">, </w:t>
      </w:r>
      <w:proofErr w:type="spellStart"/>
      <w:r w:rsidRPr="00980E82">
        <w:rPr>
          <w:rFonts w:ascii="GHEA Grapalat" w:hAnsi="GHEA Grapalat" w:cs="Sylfaen"/>
          <w:b/>
          <w:i w:val="0"/>
          <w:lang w:val="en-US"/>
        </w:rPr>
        <w:t>ժամը</w:t>
      </w:r>
      <w:proofErr w:type="spellEnd"/>
      <w:r w:rsidRPr="00980E82">
        <w:rPr>
          <w:rFonts w:ascii="GHEA Grapalat" w:hAnsi="GHEA Grapalat"/>
          <w:b/>
          <w:i w:val="0"/>
          <w:lang w:val="af-ZA"/>
        </w:rPr>
        <w:t xml:space="preserve"> </w:t>
      </w:r>
      <w:r w:rsidR="00980E82" w:rsidRPr="00980E82">
        <w:rPr>
          <w:rFonts w:ascii="GHEA Grapalat" w:hAnsi="GHEA Grapalat"/>
          <w:b/>
          <w:i w:val="0"/>
          <w:lang w:val="af-ZA"/>
        </w:rPr>
        <w:t>9:00</w:t>
      </w:r>
      <w:r w:rsidRPr="00980E82">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1F1E10DE"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202</w:t>
      </w:r>
      <w:r w:rsidR="00DA53FC">
        <w:rPr>
          <w:rFonts w:ascii="GHEA Grapalat" w:hAnsi="GHEA Grapalat"/>
          <w:b/>
          <w:i w:val="0"/>
          <w:lang w:val="hy-AM"/>
        </w:rPr>
        <w:t>6</w:t>
      </w:r>
      <w:r>
        <w:rPr>
          <w:rFonts w:ascii="GHEA Grapalat" w:hAnsi="GHEA Grapalat"/>
          <w:b/>
          <w:i w:val="0"/>
          <w:lang w:val="hy-AM"/>
        </w:rPr>
        <w:t xml:space="preserve"> թվականի </w:t>
      </w:r>
      <w:r w:rsidR="00980E82">
        <w:rPr>
          <w:rFonts w:ascii="GHEA Grapalat" w:hAnsi="GHEA Grapalat"/>
          <w:b/>
          <w:i w:val="0"/>
          <w:lang w:val="hy-AM"/>
        </w:rPr>
        <w:t>մարտի 12</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980E82">
        <w:rPr>
          <w:rFonts w:ascii="GHEA Grapalat" w:hAnsi="GHEA Grapalat"/>
          <w:b/>
          <w:i w:val="0"/>
          <w:lang w:val="af-ZA"/>
        </w:rPr>
        <w:t>9:00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742013FC"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1B3F20">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B8B988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1B3F20">
        <w:rPr>
          <w:rFonts w:ascii="GHEA Grapalat" w:hAnsi="GHEA Grapalat"/>
          <w:i w:val="0"/>
          <w:lang w:val="hy-AM"/>
        </w:rPr>
        <w:t>001-317</w:t>
      </w:r>
      <w:r w:rsidRPr="00315F42">
        <w:rPr>
          <w:rFonts w:ascii="GHEA Grapalat" w:hAnsi="GHEA Grapalat" w:cs="Tahoma"/>
          <w:i w:val="0"/>
          <w:lang w:val="af-ZA"/>
        </w:rPr>
        <w:t>։</w:t>
      </w:r>
    </w:p>
    <w:p w14:paraId="1C3F4F5D" w14:textId="5CD08372"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1B3F20">
        <w:rPr>
          <w:rFonts w:ascii="GHEA Grapalat" w:hAnsi="GHEA Grapalat"/>
          <w:lang w:val="hy-AM"/>
        </w:rPr>
        <w:t>anahit.amirkhanyan</w:t>
      </w:r>
      <w:r w:rsidR="00B72F86">
        <w:rPr>
          <w:rFonts w:ascii="GHEA Grapalat" w:hAnsi="GHEA Grapalat"/>
          <w:lang w:val="hy-AM"/>
        </w:rPr>
        <w:t>@yerevan.am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7A4CE4A7"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00290B44" w:rsidRPr="00290B44">
        <w:rPr>
          <w:rFonts w:ascii="GHEA Grapalat" w:hAnsi="GHEA Grapalat" w:cs="Sylfaen"/>
        </w:rPr>
        <w:t>ԵՐ</w:t>
      </w:r>
      <w:r w:rsidR="00980E82">
        <w:rPr>
          <w:rFonts w:ascii="GHEA Grapalat" w:hAnsi="GHEA Grapalat" w:cs="Sylfaen"/>
        </w:rPr>
        <w:t>ԵՎ</w:t>
      </w:r>
      <w:r w:rsidR="00290B44" w:rsidRPr="00290B44">
        <w:rPr>
          <w:rFonts w:ascii="GHEA Grapalat" w:hAnsi="GHEA Grapalat" w:cs="Sylfaen"/>
        </w:rPr>
        <w:t>ԱՆ</w:t>
      </w:r>
      <w:r w:rsidR="00290B44" w:rsidRPr="00290B44">
        <w:rPr>
          <w:rFonts w:ascii="GHEA Grapalat" w:hAnsi="GHEA Grapalat" w:cs="Sylfaen"/>
          <w:lang w:val="af-ZA"/>
        </w:rPr>
        <w:t xml:space="preserve"> </w:t>
      </w:r>
      <w:r w:rsidR="00290B44" w:rsidRPr="00290B44">
        <w:rPr>
          <w:rFonts w:ascii="GHEA Grapalat" w:hAnsi="GHEA Grapalat" w:cs="Sylfaen"/>
        </w:rPr>
        <w:t>ՔԱՂԱՔԻ</w:t>
      </w:r>
      <w:r w:rsidR="00290B44" w:rsidRPr="00290B44">
        <w:rPr>
          <w:rFonts w:ascii="GHEA Grapalat" w:hAnsi="GHEA Grapalat" w:cs="Sylfaen"/>
          <w:lang w:val="af-ZA"/>
        </w:rPr>
        <w:t xml:space="preserve"> </w:t>
      </w:r>
      <w:r w:rsidR="00290B44" w:rsidRPr="00290B44">
        <w:rPr>
          <w:rFonts w:ascii="GHEA Grapalat" w:hAnsi="GHEA Grapalat" w:cs="Sylfaen"/>
        </w:rPr>
        <w:t>ԱՐԱԲԿԻՐ</w:t>
      </w:r>
      <w:r w:rsidR="00290B44" w:rsidRPr="00290B44">
        <w:rPr>
          <w:rFonts w:ascii="GHEA Grapalat" w:hAnsi="GHEA Grapalat" w:cs="Sylfaen"/>
          <w:lang w:val="af-ZA"/>
        </w:rPr>
        <w:t xml:space="preserve"> </w:t>
      </w:r>
      <w:r w:rsidR="00290B44" w:rsidRPr="00290B44">
        <w:rPr>
          <w:rFonts w:ascii="GHEA Grapalat" w:hAnsi="GHEA Grapalat" w:cs="Sylfaen"/>
        </w:rPr>
        <w:t>ՎԱՐՉԱԿԱՆ</w:t>
      </w:r>
      <w:r w:rsidR="00290B44" w:rsidRPr="00290B44">
        <w:rPr>
          <w:rFonts w:ascii="GHEA Grapalat" w:hAnsi="GHEA Grapalat" w:cs="Sylfaen"/>
          <w:lang w:val="af-ZA"/>
        </w:rPr>
        <w:t xml:space="preserve"> </w:t>
      </w:r>
      <w:r w:rsidR="00290B44" w:rsidRPr="00290B44">
        <w:rPr>
          <w:rFonts w:ascii="GHEA Grapalat" w:hAnsi="GHEA Grapalat" w:cs="Sylfaen"/>
        </w:rPr>
        <w:t>ՇՐՋԱՆԻ</w:t>
      </w:r>
      <w:r w:rsidR="00290B44" w:rsidRPr="00290B44">
        <w:rPr>
          <w:rFonts w:ascii="GHEA Grapalat" w:hAnsi="GHEA Grapalat" w:cs="Sylfaen"/>
          <w:lang w:val="af-ZA"/>
        </w:rPr>
        <w:t xml:space="preserve"> </w:t>
      </w:r>
      <w:r w:rsidR="00290B44" w:rsidRPr="00290B44">
        <w:rPr>
          <w:rFonts w:ascii="GHEA Grapalat" w:hAnsi="GHEA Grapalat" w:cs="Sylfaen"/>
        </w:rPr>
        <w:t>ԿՈՄԻՏԱՍ</w:t>
      </w:r>
      <w:r w:rsidR="00290B44" w:rsidRPr="00290B44">
        <w:rPr>
          <w:rFonts w:ascii="GHEA Grapalat" w:hAnsi="GHEA Grapalat" w:cs="Sylfaen"/>
          <w:lang w:val="af-ZA"/>
        </w:rPr>
        <w:t xml:space="preserve"> 40 </w:t>
      </w:r>
      <w:r w:rsidR="00290B44" w:rsidRPr="00290B44">
        <w:rPr>
          <w:rFonts w:ascii="GHEA Grapalat" w:hAnsi="GHEA Grapalat" w:cs="Sylfaen"/>
        </w:rPr>
        <w:t>և</w:t>
      </w:r>
      <w:r w:rsidR="00290B44" w:rsidRPr="00290B44">
        <w:rPr>
          <w:rFonts w:ascii="GHEA Grapalat" w:hAnsi="GHEA Grapalat" w:cs="Sylfaen"/>
          <w:lang w:val="af-ZA"/>
        </w:rPr>
        <w:t xml:space="preserve"> </w:t>
      </w:r>
      <w:r w:rsidR="00290B44" w:rsidRPr="00290B44">
        <w:rPr>
          <w:rFonts w:ascii="GHEA Grapalat" w:hAnsi="GHEA Grapalat" w:cs="Sylfaen"/>
        </w:rPr>
        <w:t>ՎՐԱՑԱԿԱՆ</w:t>
      </w:r>
      <w:r w:rsidR="00290B44" w:rsidRPr="00290B44">
        <w:rPr>
          <w:rFonts w:ascii="GHEA Grapalat" w:hAnsi="GHEA Grapalat" w:cs="Sylfaen"/>
          <w:lang w:val="af-ZA"/>
        </w:rPr>
        <w:t xml:space="preserve"> 7 </w:t>
      </w:r>
      <w:r w:rsidR="00290B44" w:rsidRPr="00290B44">
        <w:rPr>
          <w:rFonts w:ascii="GHEA Grapalat" w:hAnsi="GHEA Grapalat" w:cs="Sylfaen"/>
        </w:rPr>
        <w:t>ԲԱԿԱՅԻՆ</w:t>
      </w:r>
      <w:r w:rsidR="00290B44" w:rsidRPr="00290B44">
        <w:rPr>
          <w:rFonts w:ascii="GHEA Grapalat" w:hAnsi="GHEA Grapalat" w:cs="Sylfaen"/>
          <w:lang w:val="af-ZA"/>
        </w:rPr>
        <w:t xml:space="preserve"> </w:t>
      </w:r>
      <w:r w:rsidR="00290B44" w:rsidRPr="00290B44">
        <w:rPr>
          <w:rFonts w:ascii="GHEA Grapalat" w:hAnsi="GHEA Grapalat" w:cs="Sylfaen"/>
        </w:rPr>
        <w:t>ՏԱՐԱԾՔԻ</w:t>
      </w:r>
      <w:r w:rsidR="00290B44" w:rsidRPr="00290B44">
        <w:rPr>
          <w:rFonts w:ascii="GHEA Grapalat" w:hAnsi="GHEA Grapalat" w:cs="Sylfaen"/>
          <w:lang w:val="af-ZA"/>
        </w:rPr>
        <w:t xml:space="preserve"> </w:t>
      </w:r>
      <w:r w:rsidR="00290B44" w:rsidRPr="00290B44">
        <w:rPr>
          <w:rFonts w:ascii="GHEA Grapalat" w:hAnsi="GHEA Grapalat" w:cs="Sylfaen"/>
        </w:rPr>
        <w:t>ՀԻՄՆԱՆՈՐՈԳՄԱՆ</w:t>
      </w:r>
      <w:r w:rsidR="00290B44" w:rsidRPr="00290B44">
        <w:rPr>
          <w:rFonts w:ascii="GHEA Grapalat" w:hAnsi="GHEA Grapalat" w:cs="Sylfaen"/>
          <w:lang w:val="af-ZA"/>
        </w:rPr>
        <w:t xml:space="preserve"> </w:t>
      </w:r>
      <w:r w:rsidR="00290B44" w:rsidRPr="00290B44">
        <w:rPr>
          <w:rFonts w:ascii="GHEA Grapalat" w:hAnsi="GHEA Grapalat" w:cs="Sylfaen"/>
        </w:rPr>
        <w:t>և</w:t>
      </w:r>
      <w:r w:rsidR="00290B44" w:rsidRPr="00290B44">
        <w:rPr>
          <w:rFonts w:ascii="GHEA Grapalat" w:hAnsi="GHEA Grapalat" w:cs="Sylfaen"/>
          <w:lang w:val="af-ZA"/>
        </w:rPr>
        <w:t xml:space="preserve"> </w:t>
      </w:r>
      <w:r w:rsidR="00290B44" w:rsidRPr="00290B44">
        <w:rPr>
          <w:rFonts w:ascii="GHEA Grapalat" w:hAnsi="GHEA Grapalat" w:cs="Sylfaen"/>
        </w:rPr>
        <w:t>ՖՈՒՏԲՈԼԻ</w:t>
      </w:r>
      <w:r w:rsidR="00290B44" w:rsidRPr="00290B44">
        <w:rPr>
          <w:rFonts w:ascii="GHEA Grapalat" w:hAnsi="GHEA Grapalat" w:cs="Sylfaen"/>
          <w:lang w:val="af-ZA"/>
        </w:rPr>
        <w:t xml:space="preserve"> </w:t>
      </w:r>
      <w:r w:rsidR="00290B44" w:rsidRPr="00290B44">
        <w:rPr>
          <w:rFonts w:ascii="GHEA Grapalat" w:hAnsi="GHEA Grapalat" w:cs="Sylfaen"/>
        </w:rPr>
        <w:t>ԴԱՇՏԻ</w:t>
      </w:r>
      <w:r w:rsidR="00290B44" w:rsidRPr="00290B44">
        <w:rPr>
          <w:rFonts w:ascii="GHEA Grapalat" w:hAnsi="GHEA Grapalat" w:cs="Sylfaen"/>
          <w:lang w:val="af-ZA"/>
        </w:rPr>
        <w:t xml:space="preserve"> </w:t>
      </w:r>
      <w:r w:rsidR="00290B44" w:rsidRPr="00290B44">
        <w:rPr>
          <w:rFonts w:ascii="GHEA Grapalat" w:hAnsi="GHEA Grapalat" w:cs="Sylfaen"/>
        </w:rPr>
        <w:t>ԿԱՌՈՒՑՄԱՆ</w:t>
      </w:r>
      <w:r w:rsidR="00290B44" w:rsidRPr="00290B44">
        <w:rPr>
          <w:rFonts w:ascii="GHEA Grapalat" w:hAnsi="GHEA Grapalat" w:cs="Sylfaen"/>
          <w:lang w:val="af-ZA"/>
        </w:rPr>
        <w:t xml:space="preserve"> </w:t>
      </w:r>
      <w:r w:rsidR="00290B44" w:rsidRPr="00290B44">
        <w:rPr>
          <w:rFonts w:ascii="GHEA Grapalat" w:hAnsi="GHEA Grapalat" w:cs="Sylfaen"/>
        </w:rPr>
        <w:t>ԱՇԽԱՏԱՆՔՆԵՐԻ</w:t>
      </w:r>
      <w:r w:rsidR="00290B44" w:rsidRPr="00290B44">
        <w:rPr>
          <w:rFonts w:ascii="GHEA Grapalat" w:hAnsi="GHEA Grapalat" w:cs="Sylfaen"/>
          <w:lang w:val="af-ZA"/>
        </w:rPr>
        <w:t xml:space="preserve"> </w:t>
      </w:r>
      <w:r w:rsidR="00290B44" w:rsidRPr="00290B44">
        <w:rPr>
          <w:rFonts w:ascii="GHEA Grapalat" w:hAnsi="GHEA Grapalat" w:cs="Sylfaen"/>
        </w:rPr>
        <w:t>ՈՐԱԿԻ</w:t>
      </w:r>
      <w:r w:rsidR="00290B44" w:rsidRPr="00290B44">
        <w:rPr>
          <w:rFonts w:ascii="GHEA Grapalat" w:hAnsi="GHEA Grapalat" w:cs="Sylfaen"/>
          <w:lang w:val="af-ZA"/>
        </w:rPr>
        <w:t xml:space="preserve"> </w:t>
      </w:r>
      <w:r w:rsidR="00290B44" w:rsidRPr="00290B44">
        <w:rPr>
          <w:rFonts w:ascii="GHEA Grapalat" w:hAnsi="GHEA Grapalat" w:cs="Sylfaen"/>
        </w:rPr>
        <w:t>ՏԵԽՆԻԿԱԿԱՆ</w:t>
      </w:r>
      <w:r w:rsidR="00290B44" w:rsidRPr="00290B44">
        <w:rPr>
          <w:rFonts w:ascii="GHEA Grapalat" w:hAnsi="GHEA Grapalat" w:cs="Sylfaen"/>
          <w:lang w:val="af-ZA"/>
        </w:rPr>
        <w:t xml:space="preserve"> </w:t>
      </w:r>
      <w:r w:rsidR="00290B44" w:rsidRPr="00290B44">
        <w:rPr>
          <w:rFonts w:ascii="GHEA Grapalat" w:hAnsi="GHEA Grapalat" w:cs="Sylfaen"/>
        </w:rPr>
        <w:t>ՀՍԿՈՂՈՒԹՅԱՆ</w:t>
      </w:r>
      <w:r w:rsidR="00290B44" w:rsidRPr="00290B44">
        <w:rPr>
          <w:rFonts w:ascii="GHEA Grapalat" w:hAnsi="GHEA Grapalat" w:cs="Sylfaen"/>
          <w:lang w:val="af-ZA"/>
        </w:rPr>
        <w:t xml:space="preserve"> </w:t>
      </w:r>
      <w:r w:rsidR="00290B44" w:rsidRPr="00290B44">
        <w:rPr>
          <w:rFonts w:ascii="GHEA Grapalat" w:hAnsi="GHEA Grapalat" w:cs="Sylfaen"/>
        </w:rPr>
        <w:t>ԽՈՐՀՐԴԱՏՎԱԿԱՆ</w:t>
      </w:r>
      <w:r w:rsidR="00290B44" w:rsidRPr="00290B44">
        <w:rPr>
          <w:rFonts w:ascii="GHEA Grapalat" w:hAnsi="GHEA Grapalat" w:cs="Sylfaen"/>
          <w:lang w:val="af-ZA"/>
        </w:rPr>
        <w:t xml:space="preserve"> </w:t>
      </w:r>
      <w:r w:rsidR="00290B44" w:rsidRPr="00290B44">
        <w:rPr>
          <w:rFonts w:ascii="GHEA Grapalat" w:hAnsi="GHEA Grapalat" w:cs="Sylfaen"/>
        </w:rPr>
        <w:t>ԾԱՌԱՅՈՒԹՅՈՒՆՆԵՐԻ</w:t>
      </w:r>
      <w:r w:rsidR="00290B44" w:rsidRPr="00290B44">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AE330B">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0F3BAC">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6BB82C6F"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0F3BAC" w:rsidRPr="000F3BAC">
        <w:rPr>
          <w:rFonts w:ascii="GHEA Grapalat" w:hAnsi="GHEA Grapalat"/>
          <w:b/>
          <w:sz w:val="20"/>
          <w:szCs w:val="20"/>
          <w:lang w:val="af-ZA"/>
        </w:rPr>
        <w:t>ԵՐ</w:t>
      </w:r>
      <w:r w:rsidR="00980E82">
        <w:rPr>
          <w:rFonts w:ascii="GHEA Grapalat" w:hAnsi="GHEA Grapalat"/>
          <w:b/>
          <w:sz w:val="20"/>
          <w:szCs w:val="20"/>
          <w:lang w:val="af-ZA"/>
        </w:rPr>
        <w:t>ԵՎ</w:t>
      </w:r>
      <w:r w:rsidR="000F3BAC" w:rsidRPr="000F3BAC">
        <w:rPr>
          <w:rFonts w:ascii="GHEA Grapalat" w:hAnsi="GHEA Grapalat"/>
          <w:b/>
          <w:sz w:val="20"/>
          <w:szCs w:val="20"/>
          <w:lang w:val="af-ZA"/>
        </w:rPr>
        <w:t xml:space="preserve">ԱՆ ՔԱՂԱՔԻ ԱՐԱԲԿԻՐ ՎԱՐՉԱԿԱՆ ՇՐՋԱՆԻ ԿՈՄԻՏԱՍ 40 և ՎՐԱՑԱԿԱՆ 7 ԲԱԿԱՅԻՆ ՏԱՐԱԾՔԻ ՀԻՄՆԱՆՈՐՈԳՄԱՆ և ՖՈՒՏԲՈԼԻ ԴԱՇՏԻ ԿԱՌՈՒՑՄԱՆ ԱՇԽԱՏԱՆՔՆԵՐԻ ՈՐԱԿԻ ՏԵԽՆԻԿԱԿԱՆ ՀՍԿՈՂՈՒԹՅԱՆ ԽՈՐՀՐԴԱՏՎԱԿԱՆ ԾԱՌԱՅՈՒԹՅՈՒՆՆԵՐԻ </w:t>
      </w:r>
      <w:r w:rsidR="000F3BAC" w:rsidRPr="00EC5C7F">
        <w:rPr>
          <w:rFonts w:ascii="GHEA Grapalat" w:hAnsi="GHEA Grapalat"/>
          <w:b/>
          <w:sz w:val="20"/>
          <w:szCs w:val="20"/>
          <w:lang w:val="af-ZA"/>
        </w:rPr>
        <w:t xml:space="preserve">  </w:t>
      </w:r>
      <w:r w:rsidR="000F3BAC">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AE330B">
        <w:rPr>
          <w:rFonts w:ascii="GHEA Grapalat" w:hAnsi="GHEA Grapalat"/>
          <w:b/>
          <w:sz w:val="20"/>
          <w:szCs w:val="20"/>
          <w:lang w:val="af-ZA"/>
        </w:rPr>
        <w:t>ԲԱՑ</w:t>
      </w:r>
      <w:r w:rsidR="00513CB2">
        <w:rPr>
          <w:rFonts w:ascii="GHEA Grapalat" w:hAnsi="GHEA Grapalat"/>
          <w:b/>
          <w:sz w:val="20"/>
          <w:szCs w:val="20"/>
          <w:lang w:val="af-ZA"/>
        </w:rPr>
        <w:t xml:space="preserve">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3D1BE3F"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AE330B">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69C8E47"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AE330B">
        <w:rPr>
          <w:rFonts w:ascii="GHEA Grapalat" w:hAnsi="GHEA Grapalat"/>
          <w:b/>
          <w:sz w:val="20"/>
          <w:lang w:val="af-ZA"/>
        </w:rPr>
        <w:t>ԵՔ-ԲՄԽԾՁԲ-</w:t>
      </w:r>
      <w:r w:rsidR="000F3BAC">
        <w:rPr>
          <w:rFonts w:ascii="GHEA Grapalat" w:hAnsi="GHEA Grapalat"/>
          <w:b/>
          <w:sz w:val="20"/>
          <w:lang w:val="af-ZA"/>
        </w:rPr>
        <w:t>26/23</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AE330B">
        <w:rPr>
          <w:rFonts w:ascii="GHEA Grapalat" w:hAnsi="GHEA Grapalat" w:cs="Times Armenian"/>
          <w:sz w:val="20"/>
          <w:lang w:val="af-ZA"/>
        </w:rPr>
        <w:t>բաց</w:t>
      </w:r>
      <w:proofErr w:type="gram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77E90EBA"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1B3F20">
        <w:rPr>
          <w:rFonts w:ascii="GHEA Grapalat" w:hAnsi="GHEA Grapalat" w:cs="Sylfaen"/>
          <w:b/>
        </w:rPr>
        <w:t>anahit.amirkhanyan</w:t>
      </w:r>
      <w:r w:rsidR="00B72F86">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5E3525D0"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0F3BAC" w:rsidRPr="000F3BAC">
        <w:rPr>
          <w:rFonts w:ascii="GHEA Grapalat" w:hAnsi="GHEA Grapalat" w:cs="Sylfaen"/>
          <w:b/>
          <w:i w:val="0"/>
          <w:lang w:val="hy-AM"/>
        </w:rPr>
        <w:t xml:space="preserve">Երևան քաղաքի Արաբկիր վարչական շրջանի Կոմիտաս 40 և Վրացական 7 բակային տարածքի հիմնանորոգման և ֆուտբոլի դաշտի կառուցման աշխատանքների որակի տեխնիկական հսկողության խորհրդատվական ծառայությունների </w:t>
      </w:r>
      <w:r w:rsidR="00EC5C7F" w:rsidRPr="00EC5C7F">
        <w:rPr>
          <w:rFonts w:ascii="GHEA Grapalat" w:hAnsi="GHEA Grapalat" w:cs="Sylfaen"/>
          <w:b/>
          <w:i w:val="0"/>
          <w:lang w:val="hy-AM"/>
        </w:rPr>
        <w:t xml:space="preserve">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7D0B50">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7D0B50">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w:t>
      </w:r>
      <w:r w:rsidR="007D0B50">
        <w:rPr>
          <w:rFonts w:ascii="GHEA Grapalat" w:hAnsi="GHEA Grapalat"/>
          <w:i w:val="0"/>
          <w:lang w:val="hy-AM"/>
        </w:rPr>
        <w:t>ն</w:t>
      </w:r>
      <w:r w:rsidR="00666FC8">
        <w:rPr>
          <w:rFonts w:ascii="GHEA Grapalat" w:hAnsi="GHEA Grapalat"/>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B802E2" w:rsidRPr="00980E82" w14:paraId="382849A2" w14:textId="77777777" w:rsidTr="009E1D1C">
        <w:tc>
          <w:tcPr>
            <w:tcW w:w="1701" w:type="dxa"/>
            <w:vAlign w:val="center"/>
          </w:tcPr>
          <w:p w14:paraId="1CD05C68" w14:textId="77777777" w:rsidR="00B802E2" w:rsidRPr="00F566BF" w:rsidRDefault="00B802E2" w:rsidP="00B802E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21DD5CA3" w14:textId="77777777" w:rsidR="000F3BAC" w:rsidRDefault="000F3BAC" w:rsidP="000F3BAC">
            <w:pPr>
              <w:pStyle w:val="BodyTextIndent2"/>
              <w:rPr>
                <w:rFonts w:ascii="GHEA Grapalat" w:hAnsi="GHEA Grapalat"/>
                <w:b/>
                <w:bCs/>
                <w:sz w:val="22"/>
                <w:szCs w:val="28"/>
                <w:lang w:val="hy-AM"/>
              </w:rPr>
            </w:pPr>
          </w:p>
          <w:p w14:paraId="59D7E47F" w14:textId="0F0ED28C" w:rsidR="000F3BAC" w:rsidRPr="000F3BAC" w:rsidRDefault="000F3BAC" w:rsidP="000F3BAC">
            <w:pPr>
              <w:pStyle w:val="BodyTextIndent2"/>
              <w:ind w:firstLine="0"/>
              <w:rPr>
                <w:rFonts w:ascii="GHEA Grapalat" w:hAnsi="GHEA Grapalat"/>
                <w:b/>
                <w:bCs/>
                <w:sz w:val="22"/>
                <w:szCs w:val="28"/>
                <w:lang w:val="hy-AM"/>
              </w:rPr>
            </w:pPr>
            <w:r>
              <w:rPr>
                <w:rFonts w:ascii="GHEA Grapalat" w:hAnsi="GHEA Grapalat"/>
                <w:b/>
                <w:bCs/>
                <w:sz w:val="22"/>
                <w:szCs w:val="28"/>
                <w:lang w:val="hy-AM"/>
              </w:rPr>
              <w:t xml:space="preserve">     </w:t>
            </w:r>
            <w:r w:rsidRPr="000F3BAC">
              <w:rPr>
                <w:rFonts w:ascii="GHEA Grapalat" w:hAnsi="GHEA Grapalat"/>
                <w:b/>
                <w:bCs/>
                <w:sz w:val="22"/>
                <w:szCs w:val="28"/>
                <w:lang w:val="hy-AM"/>
              </w:rPr>
              <w:t>1</w:t>
            </w:r>
            <w:r>
              <w:rPr>
                <w:rFonts w:ascii="GHEA Grapalat" w:hAnsi="GHEA Grapalat"/>
                <w:b/>
                <w:bCs/>
                <w:sz w:val="22"/>
                <w:szCs w:val="28"/>
                <w:lang w:val="hy-AM"/>
              </w:rPr>
              <w:t xml:space="preserve"> </w:t>
            </w:r>
            <w:r w:rsidRPr="000F3BAC">
              <w:rPr>
                <w:rFonts w:ascii="GHEA Grapalat" w:hAnsi="GHEA Grapalat"/>
                <w:b/>
                <w:bCs/>
                <w:sz w:val="22"/>
                <w:szCs w:val="28"/>
                <w:lang w:val="hy-AM"/>
              </w:rPr>
              <w:t>525</w:t>
            </w:r>
            <w:r>
              <w:rPr>
                <w:rFonts w:ascii="GHEA Grapalat" w:hAnsi="GHEA Grapalat"/>
                <w:b/>
                <w:bCs/>
                <w:sz w:val="22"/>
                <w:szCs w:val="28"/>
                <w:lang w:val="hy-AM"/>
              </w:rPr>
              <w:t xml:space="preserve"> </w:t>
            </w:r>
            <w:r w:rsidRPr="000F3BAC">
              <w:rPr>
                <w:rFonts w:ascii="GHEA Grapalat" w:hAnsi="GHEA Grapalat"/>
                <w:b/>
                <w:bCs/>
                <w:sz w:val="22"/>
                <w:szCs w:val="28"/>
                <w:lang w:val="hy-AM"/>
              </w:rPr>
              <w:t>500</w:t>
            </w:r>
          </w:p>
          <w:p w14:paraId="0075D375" w14:textId="5708B1E0" w:rsidR="00B802E2" w:rsidRPr="00D87E7B" w:rsidRDefault="00B802E2" w:rsidP="007D0B50">
            <w:pPr>
              <w:pStyle w:val="BodyTextIndent2"/>
              <w:spacing w:line="240" w:lineRule="auto"/>
              <w:ind w:firstLine="0"/>
              <w:rPr>
                <w:rFonts w:ascii="GHEA Grapalat" w:hAnsi="GHEA Grapalat"/>
                <w:b/>
                <w:bCs/>
                <w:sz w:val="16"/>
              </w:rPr>
            </w:pPr>
          </w:p>
        </w:tc>
        <w:tc>
          <w:tcPr>
            <w:tcW w:w="6806" w:type="dxa"/>
            <w:vAlign w:val="center"/>
          </w:tcPr>
          <w:p w14:paraId="433DE288" w14:textId="1894D3C6" w:rsidR="00B802E2" w:rsidRPr="00B802E2" w:rsidRDefault="000F3BAC" w:rsidP="00B802E2">
            <w:pPr>
              <w:pStyle w:val="BodyTextIndent2"/>
              <w:spacing w:line="240" w:lineRule="auto"/>
              <w:ind w:firstLine="0"/>
              <w:rPr>
                <w:rFonts w:ascii="GHEA Grapalat" w:hAnsi="GHEA Grapalat"/>
                <w:vertAlign w:val="subscript"/>
              </w:rPr>
            </w:pPr>
            <w:r w:rsidRPr="000F3BAC">
              <w:rPr>
                <w:rFonts w:ascii="GHEA Grapalat" w:hAnsi="GHEA Grapalat" w:cs="Calibri"/>
                <w:color w:val="000000"/>
              </w:rPr>
              <w:t>Երևան քաղաքի Արաբկիր վարչական շրջանի Կոմիտաս 40 և Վրացական 7 բակային տարածքի հիմնանորոգման և ֆուտբոլի դաշտի կառուցման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302F26F1" w14:textId="1BA7FF0E" w:rsidR="003B509C" w:rsidRPr="003B509C" w:rsidRDefault="003B509C" w:rsidP="003B509C">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proofErr w:type="gram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proofErr w:type="gram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27E0728B" w14:textId="77777777" w:rsidR="003B509C" w:rsidRDefault="003B509C" w:rsidP="003B509C">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proofErr w:type="gram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w:t>
      </w:r>
      <w:proofErr w:type="gram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689701C8" w14:textId="77777777" w:rsidR="003B509C" w:rsidRPr="008059DB" w:rsidRDefault="003B509C" w:rsidP="003B509C">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Հայաստանի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980E82"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49D5E3B5" w14:textId="77777777" w:rsidR="000F3BAC" w:rsidRPr="000F3BAC" w:rsidRDefault="000F3BAC" w:rsidP="000F3BAC">
      <w:pPr>
        <w:ind w:firstLine="567"/>
        <w:jc w:val="both"/>
        <w:rPr>
          <w:rFonts w:ascii="GHEA Grapalat" w:hAnsi="GHEA Grapalat" w:cs="Sylfaen"/>
          <w:b/>
          <w:sz w:val="20"/>
          <w:lang w:val="hy-AM"/>
        </w:rPr>
      </w:pPr>
      <w:r w:rsidRPr="000F3BAC">
        <w:rPr>
          <w:rFonts w:ascii="GHEA Grapalat" w:hAnsi="GHEA Grapalat" w:cs="Sylfaen"/>
          <w:b/>
          <w:sz w:val="20"/>
          <w:lang w:val="hy-AM"/>
        </w:rPr>
        <w:t xml:space="preserve">ա) աշխատակազմում պետք է ներգրավված լինի առնվազն թվով 1 բնակելի, հասարակական և արտադրական կառույցների ճարտարագետ տեխնիկական հսկիչ </w:t>
      </w:r>
      <w:r w:rsidRPr="000F3BAC">
        <w:rPr>
          <w:rFonts w:ascii="GHEA Grapalat" w:hAnsi="GHEA Grapalat" w:cs="Sylfaen"/>
          <w:b/>
          <w:sz w:val="20"/>
        </w:rPr>
        <w:footnoteReference w:id="1"/>
      </w:r>
      <w:r w:rsidRPr="000F3BAC">
        <w:rPr>
          <w:rFonts w:ascii="GHEA Grapalat" w:hAnsi="GHEA Grapalat" w:cs="Sylfaen"/>
          <w:b/>
          <w:sz w:val="20"/>
          <w:lang w:val="hy-AM"/>
        </w:rPr>
        <w:t>։</w:t>
      </w:r>
    </w:p>
    <w:p w14:paraId="5661321F" w14:textId="77777777" w:rsidR="00EC5C7F" w:rsidRDefault="00EC5C7F" w:rsidP="008059DB">
      <w:pPr>
        <w:ind w:firstLine="567"/>
        <w:jc w:val="both"/>
        <w:rPr>
          <w:rFonts w:ascii="GHEA Grapalat" w:hAnsi="GHEA Grapalat" w:cs="Sylfaen"/>
          <w:b/>
          <w:sz w:val="20"/>
          <w:lang w:val="hy-AM"/>
        </w:rPr>
      </w:pPr>
    </w:p>
    <w:p w14:paraId="602CC01F" w14:textId="7D5C3B70" w:rsidR="008059DB" w:rsidRPr="008059DB" w:rsidRDefault="00EC5C7F" w:rsidP="008059DB">
      <w:pPr>
        <w:ind w:firstLine="567"/>
        <w:jc w:val="both"/>
        <w:rPr>
          <w:rFonts w:ascii="GHEA Grapalat" w:hAnsi="GHEA Grapalat" w:cs="Sylfaen"/>
          <w:sz w:val="20"/>
          <w:lang w:val="hy-AM"/>
        </w:rPr>
      </w:pPr>
      <w:r w:rsidRPr="00EC5C7F">
        <w:rPr>
          <w:rFonts w:ascii="GHEA Grapalat" w:hAnsi="GHEA Grapalat" w:cs="Sylfaen"/>
          <w:b/>
          <w:sz w:val="20"/>
          <w:lang w:val="hy-AM"/>
        </w:rPr>
        <w:t xml:space="preserve"> </w:t>
      </w:r>
      <w:r w:rsidR="008059DB"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503618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E330B">
        <w:rPr>
          <w:rFonts w:ascii="GHEA Grapalat" w:hAnsi="GHEA Grapalat" w:cs="Sylfaen"/>
          <w:szCs w:val="24"/>
          <w:lang w:val="hy-AM"/>
        </w:rPr>
        <w:t>բաց</w:t>
      </w:r>
      <w:r w:rsidR="00096865" w:rsidRPr="00F566BF">
        <w:rPr>
          <w:rFonts w:ascii="GHEA Grapalat" w:hAnsi="GHEA Grapalat" w:cs="Sylfaen"/>
          <w:szCs w:val="24"/>
          <w:lang w:val="hy-AM"/>
        </w:rPr>
        <w:t xml:space="preserve">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5F891394"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202</w:t>
      </w:r>
      <w:r w:rsidR="00DF71BE">
        <w:rPr>
          <w:rFonts w:ascii="GHEA Grapalat" w:hAnsi="GHEA Grapalat" w:cs="Sylfaen"/>
          <w:b/>
          <w:szCs w:val="24"/>
          <w:lang w:val="hy-AM"/>
        </w:rPr>
        <w:t>6</w:t>
      </w:r>
      <w:r w:rsidR="00477276">
        <w:rPr>
          <w:rFonts w:ascii="GHEA Grapalat" w:hAnsi="GHEA Grapalat" w:cs="Sylfaen"/>
          <w:b/>
          <w:szCs w:val="24"/>
          <w:lang w:val="hy-AM"/>
        </w:rPr>
        <w:t xml:space="preserve"> թվականի </w:t>
      </w:r>
      <w:r w:rsidR="00980E82">
        <w:rPr>
          <w:rFonts w:ascii="GHEA Grapalat" w:hAnsi="GHEA Grapalat" w:cs="Sylfaen"/>
          <w:b/>
          <w:szCs w:val="24"/>
          <w:lang w:val="hy-AM"/>
        </w:rPr>
        <w:t>մարտի 12</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980E82">
        <w:rPr>
          <w:rFonts w:ascii="GHEA Grapalat" w:hAnsi="GHEA Grapalat" w:cs="Sylfaen"/>
          <w:b/>
          <w:szCs w:val="24"/>
          <w:lang w:val="hy-AM"/>
        </w:rPr>
        <w:t>9:00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0E1E1002"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202</w:t>
      </w:r>
      <w:r w:rsidR="00DF71BE">
        <w:rPr>
          <w:rFonts w:ascii="GHEA Grapalat" w:hAnsi="GHEA Grapalat" w:cs="Sylfaen"/>
          <w:b/>
          <w:szCs w:val="24"/>
          <w:lang w:val="hy-AM"/>
        </w:rPr>
        <w:t>6</w:t>
      </w:r>
      <w:r>
        <w:rPr>
          <w:rFonts w:ascii="GHEA Grapalat" w:hAnsi="GHEA Grapalat" w:cs="Sylfaen"/>
          <w:b/>
          <w:szCs w:val="24"/>
          <w:lang w:val="hy-AM"/>
        </w:rPr>
        <w:t xml:space="preserve"> թվականի </w:t>
      </w:r>
      <w:r w:rsidR="00980E82">
        <w:rPr>
          <w:rFonts w:ascii="GHEA Grapalat" w:hAnsi="GHEA Grapalat" w:cs="Sylfaen"/>
          <w:b/>
          <w:szCs w:val="24"/>
          <w:lang w:val="hy-AM"/>
        </w:rPr>
        <w:t>մարտի 12</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980E82">
        <w:rPr>
          <w:rFonts w:ascii="GHEA Grapalat" w:hAnsi="GHEA Grapalat" w:cs="Sylfaen"/>
          <w:b/>
          <w:szCs w:val="24"/>
          <w:lang w:val="hy-AM"/>
        </w:rPr>
        <w:t>9:00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1619CDF9" w14:textId="77777777" w:rsidR="003B509C" w:rsidRDefault="003B509C" w:rsidP="003B509C">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76FF7E6E" w14:textId="77777777" w:rsidR="003B509C" w:rsidRDefault="003B509C" w:rsidP="003B50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2A22BE9" w14:textId="77777777" w:rsidR="003B509C" w:rsidRPr="00EB64FD" w:rsidRDefault="003B509C" w:rsidP="003B509C">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FB108B6" w14:textId="77777777" w:rsidR="003B509C"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65A7E76F" w14:textId="77777777" w:rsidR="003B509C" w:rsidRPr="003833BE" w:rsidRDefault="003B509C" w:rsidP="003B509C">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5668BCD" w14:textId="77777777" w:rsidR="003B509C" w:rsidRPr="009E1D1C" w:rsidRDefault="003B509C" w:rsidP="003B509C">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59814A2"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467190">
        <w:rPr>
          <w:rFonts w:ascii="GHEA Grapalat" w:hAnsi="GHEA Grapalat" w:cs="Sylfaen"/>
          <w:sz w:val="20"/>
          <w:lang w:val="hy-AM"/>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D0C5B4A"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722393">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722393">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5"/>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42A3F002"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AE330B">
        <w:rPr>
          <w:rFonts w:ascii="GHEA Grapalat" w:hAnsi="GHEA Grapalat"/>
          <w:b/>
          <w:lang w:val="es-ES"/>
        </w:rPr>
        <w:t>ԵՔ-ԲՄԽԾՁԲ-</w:t>
      </w:r>
      <w:r w:rsidR="000F3BAC">
        <w:rPr>
          <w:rFonts w:ascii="GHEA Grapalat" w:hAnsi="GHEA Grapalat"/>
          <w:b/>
          <w:lang w:val="es-ES"/>
        </w:rPr>
        <w:t>26/23</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0046308C" w:rsidR="00B2572B" w:rsidRPr="00F566BF" w:rsidRDefault="00AE330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0258A5C"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AE330B">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4B35E436"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AE330B">
        <w:rPr>
          <w:rFonts w:ascii="GHEA Grapalat" w:hAnsi="GHEA Grapalat"/>
          <w:sz w:val="20"/>
          <w:szCs w:val="20"/>
          <w:lang w:val="es-ES"/>
        </w:rPr>
        <w:t>ԵՔ-ԲՄԽԾՁԲ-</w:t>
      </w:r>
      <w:r w:rsidR="000F3BAC">
        <w:rPr>
          <w:rFonts w:ascii="GHEA Grapalat" w:hAnsi="GHEA Grapalat"/>
          <w:sz w:val="20"/>
          <w:szCs w:val="20"/>
          <w:lang w:val="es-ES"/>
        </w:rPr>
        <w:t>26/23</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5D80468" w:rsidR="00B2572B" w:rsidRPr="00F566BF" w:rsidRDefault="00AE330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02DB8BE2"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0F3BAC">
        <w:rPr>
          <w:rFonts w:ascii="GHEA Grapalat" w:hAnsi="GHEA Grapalat" w:cs="Arial"/>
          <w:sz w:val="20"/>
          <w:szCs w:val="20"/>
          <w:lang w:val="es-ES"/>
        </w:rPr>
        <w:t>26/</w:t>
      </w:r>
      <w:proofErr w:type="gramStart"/>
      <w:r w:rsidR="000F3BAC">
        <w:rPr>
          <w:rFonts w:ascii="GHEA Grapalat" w:hAnsi="GHEA Grapalat" w:cs="Arial"/>
          <w:sz w:val="20"/>
          <w:szCs w:val="20"/>
          <w:lang w:val="es-ES"/>
        </w:rPr>
        <w:t>23</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6"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6"/>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6D874FF4"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AE330B">
        <w:rPr>
          <w:rFonts w:ascii="GHEA Grapalat" w:hAnsi="GHEA Grapalat" w:cs="Sylfaen"/>
          <w:sz w:val="22"/>
          <w:szCs w:val="22"/>
          <w:lang w:val="hy-AM"/>
        </w:rPr>
        <w:t>ԵՔ-ԲՄԽԾՁԲ-</w:t>
      </w:r>
      <w:r w:rsidR="000F3BAC">
        <w:rPr>
          <w:rFonts w:ascii="GHEA Grapalat" w:hAnsi="GHEA Grapalat" w:cs="Sylfaen"/>
          <w:sz w:val="22"/>
          <w:szCs w:val="22"/>
          <w:lang w:val="hy-AM"/>
        </w:rPr>
        <w:t>26/23</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2D3865FA"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AE330B">
        <w:rPr>
          <w:rFonts w:ascii="GHEA Grapalat" w:hAnsi="GHEA Grapalat"/>
          <w:b/>
          <w:lang w:val="hy-AM"/>
        </w:rPr>
        <w:t>ԵՔ-ԲՄԽԾՁԲ-</w:t>
      </w:r>
      <w:r w:rsidR="000F3BAC">
        <w:rPr>
          <w:rFonts w:ascii="GHEA Grapalat" w:hAnsi="GHEA Grapalat"/>
          <w:b/>
          <w:lang w:val="hy-AM"/>
        </w:rPr>
        <w:t>26/23</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474722C2" w:rsidR="0019138A" w:rsidRPr="009A5836" w:rsidRDefault="00AE330B" w:rsidP="0019138A">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980E82"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980E82"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980E82"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980E82"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73480083"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0F3BAC">
        <w:rPr>
          <w:rFonts w:ascii="GHEA Grapalat" w:hAnsi="GHEA Grapalat"/>
          <w:b/>
          <w:lang w:val="hy-AM"/>
        </w:rPr>
        <w:t>26/23</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92D3BAC" w:rsidR="00161442" w:rsidRDefault="00AE330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77B90E68"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0F3BAC">
        <w:rPr>
          <w:rFonts w:ascii="GHEA Grapalat" w:hAnsi="GHEA Grapalat"/>
          <w:b/>
          <w:lang w:val="hy-AM"/>
        </w:rPr>
        <w:t>26/23</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E7E5CA8" w:rsidR="00B2572B" w:rsidRPr="00F566BF" w:rsidRDefault="00AE330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42AE273B"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0F3BAC">
        <w:rPr>
          <w:rFonts w:ascii="GHEA Grapalat" w:hAnsi="GHEA Grapalat" w:cs="Arial"/>
          <w:sz w:val="20"/>
          <w:szCs w:val="20"/>
          <w:lang w:val="es-ES"/>
        </w:rPr>
        <w:t>26/</w:t>
      </w:r>
      <w:proofErr w:type="gramStart"/>
      <w:r w:rsidR="000F3BAC">
        <w:rPr>
          <w:rFonts w:ascii="GHEA Grapalat" w:hAnsi="GHEA Grapalat" w:cs="Arial"/>
          <w:sz w:val="20"/>
          <w:szCs w:val="20"/>
          <w:lang w:val="es-ES"/>
        </w:rPr>
        <w:t>23</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79"/>
        <w:gridCol w:w="1511"/>
        <w:gridCol w:w="1417"/>
        <w:gridCol w:w="1760"/>
      </w:tblGrid>
      <w:tr w:rsidR="00CE693C" w:rsidRPr="00980E82" w14:paraId="56402585" w14:textId="77777777" w:rsidTr="004613C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7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11"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4613C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7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11"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B802E2" w:rsidRPr="00980E82" w14:paraId="72447677" w14:textId="77777777" w:rsidTr="004613C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802E2" w:rsidRPr="00F566BF" w:rsidRDefault="00B802E2" w:rsidP="00B802E2">
            <w:pPr>
              <w:jc w:val="center"/>
              <w:rPr>
                <w:rFonts w:ascii="GHEA Grapalat" w:hAnsi="GHEA Grapalat"/>
                <w:b/>
                <w:bCs/>
                <w:sz w:val="18"/>
                <w:lang w:val="es-ES"/>
              </w:rPr>
            </w:pPr>
            <w:r w:rsidRPr="00F566BF">
              <w:rPr>
                <w:rFonts w:ascii="GHEA Grapalat" w:hAnsi="GHEA Grapalat"/>
                <w:b/>
                <w:bCs/>
                <w:sz w:val="18"/>
                <w:lang w:val="es-ES"/>
              </w:rPr>
              <w:t>1</w:t>
            </w:r>
          </w:p>
        </w:tc>
        <w:tc>
          <w:tcPr>
            <w:tcW w:w="3179" w:type="dxa"/>
            <w:tcBorders>
              <w:top w:val="single" w:sz="4" w:space="0" w:color="auto"/>
              <w:left w:val="single" w:sz="4" w:space="0" w:color="auto"/>
              <w:bottom w:val="single" w:sz="4" w:space="0" w:color="auto"/>
              <w:right w:val="single" w:sz="4" w:space="0" w:color="auto"/>
            </w:tcBorders>
            <w:vAlign w:val="center"/>
          </w:tcPr>
          <w:p w14:paraId="1FD3D72C" w14:textId="3F5A143B" w:rsidR="00B802E2" w:rsidRPr="00EC5C7F" w:rsidRDefault="000F3BAC" w:rsidP="00B802E2">
            <w:pPr>
              <w:rPr>
                <w:rFonts w:ascii="GHEA Grapalat" w:hAnsi="GHEA Grapalat" w:cs="Calibri"/>
                <w:b/>
                <w:bCs/>
                <w:color w:val="000000"/>
                <w:sz w:val="20"/>
                <w:szCs w:val="20"/>
                <w:lang w:val="es-ES"/>
              </w:rPr>
            </w:pPr>
            <w:proofErr w:type="spellStart"/>
            <w:r w:rsidRPr="000F3BAC">
              <w:rPr>
                <w:rFonts w:ascii="GHEA Grapalat" w:hAnsi="GHEA Grapalat" w:cs="Calibri"/>
                <w:b/>
                <w:bCs/>
                <w:color w:val="000000"/>
                <w:sz w:val="20"/>
                <w:szCs w:val="20"/>
              </w:rPr>
              <w:t>Երևան</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քաղաքի</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Արաբկիր</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վարչական</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շրջանի</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Կոմիտաս</w:t>
            </w:r>
            <w:proofErr w:type="spellEnd"/>
            <w:r w:rsidRPr="000F3BAC">
              <w:rPr>
                <w:rFonts w:ascii="GHEA Grapalat" w:hAnsi="GHEA Grapalat" w:cs="Calibri"/>
                <w:b/>
                <w:bCs/>
                <w:color w:val="000000"/>
                <w:sz w:val="20"/>
                <w:szCs w:val="20"/>
                <w:lang w:val="es-ES"/>
              </w:rPr>
              <w:t xml:space="preserve"> 40 </w:t>
            </w:r>
            <w:r w:rsidRPr="000F3BAC">
              <w:rPr>
                <w:rFonts w:ascii="GHEA Grapalat" w:hAnsi="GHEA Grapalat" w:cs="Calibri"/>
                <w:b/>
                <w:bCs/>
                <w:color w:val="000000"/>
                <w:sz w:val="20"/>
                <w:szCs w:val="20"/>
              </w:rPr>
              <w:t>և</w:t>
            </w:r>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Վրացական</w:t>
            </w:r>
            <w:proofErr w:type="spellEnd"/>
            <w:r w:rsidRPr="000F3BAC">
              <w:rPr>
                <w:rFonts w:ascii="GHEA Grapalat" w:hAnsi="GHEA Grapalat" w:cs="Calibri"/>
                <w:b/>
                <w:bCs/>
                <w:color w:val="000000"/>
                <w:sz w:val="20"/>
                <w:szCs w:val="20"/>
                <w:lang w:val="es-ES"/>
              </w:rPr>
              <w:t xml:space="preserve"> 7 </w:t>
            </w:r>
            <w:proofErr w:type="spellStart"/>
            <w:r w:rsidRPr="000F3BAC">
              <w:rPr>
                <w:rFonts w:ascii="GHEA Grapalat" w:hAnsi="GHEA Grapalat" w:cs="Calibri"/>
                <w:b/>
                <w:bCs/>
                <w:color w:val="000000"/>
                <w:sz w:val="20"/>
                <w:szCs w:val="20"/>
              </w:rPr>
              <w:t>բակային</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տարածքի</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հիմնանորոգման</w:t>
            </w:r>
            <w:proofErr w:type="spellEnd"/>
            <w:r w:rsidRPr="000F3BAC">
              <w:rPr>
                <w:rFonts w:ascii="GHEA Grapalat" w:hAnsi="GHEA Grapalat" w:cs="Calibri"/>
                <w:b/>
                <w:bCs/>
                <w:color w:val="000000"/>
                <w:sz w:val="20"/>
                <w:szCs w:val="20"/>
                <w:lang w:val="es-ES"/>
              </w:rPr>
              <w:t xml:space="preserve"> </w:t>
            </w:r>
            <w:r w:rsidRPr="000F3BAC">
              <w:rPr>
                <w:rFonts w:ascii="GHEA Grapalat" w:hAnsi="GHEA Grapalat" w:cs="Calibri"/>
                <w:b/>
                <w:bCs/>
                <w:color w:val="000000"/>
                <w:sz w:val="20"/>
                <w:szCs w:val="20"/>
              </w:rPr>
              <w:t>և</w:t>
            </w:r>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ֆուտբոլի</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դաշտի</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կառուցման</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աշխատանքների</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որակի</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տեխնիկական</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հսկողության</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խորհրդատվական</w:t>
            </w:r>
            <w:proofErr w:type="spellEnd"/>
            <w:r w:rsidRPr="000F3BAC">
              <w:rPr>
                <w:rFonts w:ascii="GHEA Grapalat" w:hAnsi="GHEA Grapalat" w:cs="Calibri"/>
                <w:b/>
                <w:bCs/>
                <w:color w:val="000000"/>
                <w:sz w:val="20"/>
                <w:szCs w:val="20"/>
                <w:lang w:val="es-ES"/>
              </w:rPr>
              <w:t xml:space="preserve"> </w:t>
            </w:r>
            <w:proofErr w:type="spellStart"/>
            <w:r w:rsidRPr="000F3BAC">
              <w:rPr>
                <w:rFonts w:ascii="GHEA Grapalat" w:hAnsi="GHEA Grapalat" w:cs="Calibri"/>
                <w:b/>
                <w:bCs/>
                <w:color w:val="000000"/>
                <w:sz w:val="20"/>
                <w:szCs w:val="20"/>
              </w:rPr>
              <w:t>ծառայություններ</w:t>
            </w:r>
            <w:proofErr w:type="spellEnd"/>
          </w:p>
        </w:tc>
        <w:tc>
          <w:tcPr>
            <w:tcW w:w="1511" w:type="dxa"/>
            <w:tcBorders>
              <w:top w:val="single" w:sz="4" w:space="0" w:color="auto"/>
              <w:left w:val="single" w:sz="4" w:space="0" w:color="auto"/>
              <w:bottom w:val="single" w:sz="4" w:space="0" w:color="auto"/>
              <w:right w:val="single" w:sz="4" w:space="0" w:color="auto"/>
            </w:tcBorders>
          </w:tcPr>
          <w:p w14:paraId="1CF27047" w14:textId="77777777" w:rsidR="00B802E2" w:rsidRPr="00F566BF" w:rsidRDefault="00B802E2" w:rsidP="00B802E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B802E2" w:rsidRPr="00F566BF" w:rsidRDefault="00B802E2" w:rsidP="00B802E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B802E2" w:rsidRPr="00F566BF" w:rsidRDefault="00B802E2" w:rsidP="00B802E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2F8169B7"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0F3BAC">
        <w:rPr>
          <w:rFonts w:ascii="GHEA Grapalat" w:hAnsi="GHEA Grapalat"/>
          <w:b/>
          <w:lang w:val="hy-AM"/>
        </w:rPr>
        <w:t>26/23</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1A9799AA" w:rsidR="00091EBC" w:rsidRPr="00F566BF" w:rsidRDefault="00AE330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1683B853"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1B3F20">
          <w:rPr>
            <w:rStyle w:val="Hyperlink"/>
            <w:rFonts w:ascii="GHEA Grapalat" w:hAnsi="GHEA Grapalat"/>
            <w:sz w:val="20"/>
            <w:szCs w:val="20"/>
            <w:lang w:val="hy-AM"/>
          </w:rPr>
          <w:t>anahit.amirkhanyan</w:t>
        </w:r>
        <w:r w:rsidR="00B72F86">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7EB5A58" w14:textId="70401C32" w:rsidR="00F15AC0" w:rsidRPr="004613C8" w:rsidRDefault="00334B2F" w:rsidP="004613C8">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r w:rsidR="00071D1C" w:rsidRPr="00D66974">
        <w:rPr>
          <w:rFonts w:ascii="GHEA Grapalat" w:hAnsi="GHEA Grapalat" w:cs="Sylfaen"/>
          <w:b/>
          <w:lang w:val="hy-AM"/>
        </w:rPr>
        <w:lastRenderedPageBreak/>
        <w:t xml:space="preserve">Հավելված </w:t>
      </w:r>
      <w:r w:rsidR="00F15AC0" w:rsidRPr="00D66974">
        <w:rPr>
          <w:rFonts w:ascii="GHEA Grapalat" w:hAnsi="GHEA Grapalat" w:cs="Sylfaen"/>
          <w:b/>
          <w:lang w:val="hy-AM"/>
        </w:rPr>
        <w:t>6</w:t>
      </w:r>
    </w:p>
    <w:p w14:paraId="1AF5CED8" w14:textId="6AEF84D6"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AE330B">
        <w:rPr>
          <w:rFonts w:ascii="GHEA Grapalat" w:hAnsi="GHEA Grapalat" w:cs="Sylfaen"/>
          <w:b/>
          <w:lang w:val="hy-AM"/>
        </w:rPr>
        <w:t>ԵՔ-ԲՄԽԾՁԲ-</w:t>
      </w:r>
      <w:r w:rsidR="000F3BAC">
        <w:rPr>
          <w:rFonts w:ascii="GHEA Grapalat" w:hAnsi="GHEA Grapalat" w:cs="Sylfaen"/>
          <w:b/>
          <w:lang w:val="hy-AM"/>
        </w:rPr>
        <w:t>26/23</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772FFE7" w:rsidR="00071D1C" w:rsidRDefault="00AE330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71D1C" w:rsidRPr="00D66974">
        <w:rPr>
          <w:rFonts w:ascii="GHEA Grapalat" w:hAnsi="GHEA Grapalat" w:cs="Sylfaen"/>
          <w:b/>
          <w:lang w:val="hy-AM"/>
        </w:rPr>
        <w:t xml:space="preserve">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164901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F3BA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FA794E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F3BAC">
        <w:rPr>
          <w:rFonts w:ascii="GHEA Grapalat" w:hAnsi="GHEA Grapalat" w:cs="Sylfaen"/>
          <w:b/>
          <w:bCs/>
          <w:sz w:val="20"/>
          <w:lang w:val="hy-AM"/>
        </w:rPr>
        <w:t>15</w:t>
      </w:r>
      <w:r w:rsidRPr="00E50AB0">
        <w:rPr>
          <w:rFonts w:ascii="GHEA Grapalat" w:hAnsi="GHEA Grapalat" w:cs="Sylfaen"/>
          <w:b/>
          <w:bCs/>
          <w:sz w:val="20"/>
          <w:lang w:val="hy-AM"/>
        </w:rPr>
        <w:t xml:space="preserve"> (</w:t>
      </w:r>
      <w:r w:rsidR="000F3BAC">
        <w:rPr>
          <w:rFonts w:ascii="GHEA Grapalat" w:hAnsi="GHEA Grapalat" w:cs="Sylfaen"/>
          <w:b/>
          <w:bCs/>
          <w:sz w:val="20"/>
          <w:lang w:val="hy-AM"/>
        </w:rPr>
        <w:t>տասնհինգ</w:t>
      </w:r>
      <w:r w:rsidRPr="00E50AB0">
        <w:rPr>
          <w:rFonts w:ascii="GHEA Grapalat" w:hAnsi="GHEA Grapalat" w:cs="Sylfaen"/>
          <w:b/>
          <w:bCs/>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A90CB1C"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722393">
        <w:rPr>
          <w:rFonts w:ascii="GHEA Grapalat" w:hAnsi="GHEA Grapalat" w:cs="Sylfaen"/>
          <w:b/>
          <w:bCs/>
          <w:sz w:val="20"/>
          <w:lang w:val="hy-AM"/>
        </w:rPr>
        <w:t>0,</w:t>
      </w:r>
      <w:r w:rsidR="00EC5C7F">
        <w:rPr>
          <w:rFonts w:ascii="GHEA Grapalat" w:hAnsi="GHEA Grapalat" w:cs="Sylfaen"/>
          <w:b/>
          <w:bCs/>
          <w:sz w:val="20"/>
          <w:lang w:val="hy-AM"/>
        </w:rPr>
        <w:t>18</w:t>
      </w:r>
      <w:r w:rsidR="00722393" w:rsidRPr="00722393">
        <w:rPr>
          <w:rFonts w:ascii="GHEA Grapalat" w:hAnsi="GHEA Grapalat" w:cs="Sylfaen"/>
          <w:b/>
          <w:bCs/>
          <w:sz w:val="20"/>
          <w:lang w:val="hy-AM"/>
        </w:rPr>
        <w:t xml:space="preserve"> (զրո ամբողջ </w:t>
      </w:r>
      <w:r w:rsidR="00EC5C7F">
        <w:rPr>
          <w:rFonts w:ascii="GHEA Grapalat" w:hAnsi="GHEA Grapalat" w:cs="Sylfaen"/>
          <w:b/>
          <w:bCs/>
          <w:sz w:val="20"/>
          <w:lang w:val="hy-AM"/>
        </w:rPr>
        <w:t>տասնութ</w:t>
      </w:r>
      <w:r w:rsidR="00722393" w:rsidRPr="00722393">
        <w:rPr>
          <w:rFonts w:ascii="GHEA Grapalat" w:hAnsi="GHEA Grapalat" w:cs="Sylfaen"/>
          <w:b/>
          <w:bCs/>
          <w:sz w:val="20"/>
          <w:lang w:val="hy-AM"/>
        </w:rPr>
        <w:t xml:space="preserve"> հարյուրերորդական)</w:t>
      </w:r>
      <w:r w:rsidR="00AC12AD"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 xml:space="preserve">չվճարված գումարի </w:t>
      </w:r>
      <w:bookmarkStart w:id="10" w:name="_Hlk198635675"/>
      <w:r w:rsidRPr="00D66974">
        <w:rPr>
          <w:rFonts w:ascii="GHEA Grapalat" w:hAnsi="GHEA Grapalat" w:cs="Sylfaen"/>
          <w:sz w:val="20"/>
          <w:lang w:val="hy-AM"/>
        </w:rPr>
        <w:t>0,05 (զրո ամբողջ հինգ հարյուրերորդական)</w:t>
      </w:r>
      <w:bookmarkEnd w:id="10"/>
      <w:r w:rsidRPr="00D66974">
        <w:rPr>
          <w:rFonts w:ascii="GHEA Grapalat" w:hAnsi="GHEA Grapalat" w:cs="Sylfaen"/>
          <w:sz w:val="20"/>
          <w:lang w:val="hy-AM"/>
        </w:rPr>
        <w:t xml:space="preserve">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4335"/>
        <w:gridCol w:w="4274"/>
      </w:tblGrid>
      <w:tr w:rsidR="000F3BAC" w:rsidRPr="00F26A71" w14:paraId="6D7FF1A9"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20B3755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N</w:t>
            </w:r>
          </w:p>
        </w:tc>
        <w:tc>
          <w:tcPr>
            <w:tcW w:w="4335" w:type="dxa"/>
            <w:tcBorders>
              <w:top w:val="single" w:sz="4" w:space="0" w:color="000000"/>
              <w:left w:val="single" w:sz="4" w:space="0" w:color="000000"/>
              <w:bottom w:val="single" w:sz="4" w:space="0" w:color="000000"/>
              <w:right w:val="single" w:sz="4" w:space="0" w:color="000000"/>
            </w:tcBorders>
            <w:hideMark/>
          </w:tcPr>
          <w:p w14:paraId="1FA92A01"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Խախտումը</w:t>
            </w:r>
          </w:p>
        </w:tc>
        <w:tc>
          <w:tcPr>
            <w:tcW w:w="4274" w:type="dxa"/>
            <w:tcBorders>
              <w:top w:val="single" w:sz="4" w:space="0" w:color="000000"/>
              <w:left w:val="single" w:sz="4" w:space="0" w:color="000000"/>
              <w:bottom w:val="single" w:sz="4" w:space="0" w:color="000000"/>
              <w:right w:val="single" w:sz="4" w:space="0" w:color="000000"/>
            </w:tcBorders>
            <w:hideMark/>
          </w:tcPr>
          <w:p w14:paraId="37BD1FF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Պատասխանատվությունը</w:t>
            </w:r>
          </w:p>
        </w:tc>
      </w:tr>
      <w:tr w:rsidR="000F3BAC" w:rsidRPr="00F26A71" w14:paraId="68FAFEE6" w14:textId="77777777" w:rsidTr="000F3BAC">
        <w:trPr>
          <w:trHeight w:val="575"/>
          <w:jc w:val="center"/>
        </w:trPr>
        <w:tc>
          <w:tcPr>
            <w:tcW w:w="607" w:type="dxa"/>
            <w:tcBorders>
              <w:top w:val="single" w:sz="4" w:space="0" w:color="000000"/>
              <w:left w:val="single" w:sz="4" w:space="0" w:color="000000"/>
              <w:bottom w:val="single" w:sz="4" w:space="0" w:color="000000"/>
              <w:right w:val="single" w:sz="4" w:space="0" w:color="000000"/>
            </w:tcBorders>
            <w:hideMark/>
          </w:tcPr>
          <w:p w14:paraId="6066E3AB"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1</w:t>
            </w:r>
          </w:p>
        </w:tc>
        <w:tc>
          <w:tcPr>
            <w:tcW w:w="4335" w:type="dxa"/>
            <w:tcBorders>
              <w:top w:val="single" w:sz="4" w:space="0" w:color="000000"/>
              <w:left w:val="single" w:sz="4" w:space="0" w:color="000000"/>
              <w:bottom w:val="single" w:sz="4" w:space="0" w:color="000000"/>
              <w:right w:val="single" w:sz="4" w:space="0" w:color="000000"/>
            </w:tcBorders>
            <w:hideMark/>
          </w:tcPr>
          <w:p w14:paraId="6638F9F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Շինարարական հրապարակի պատշաճ կազմակերպումը, կահավորումը չկատարելը</w:t>
            </w:r>
          </w:p>
        </w:tc>
        <w:tc>
          <w:tcPr>
            <w:tcW w:w="4274" w:type="dxa"/>
            <w:tcBorders>
              <w:top w:val="single" w:sz="4" w:space="0" w:color="000000"/>
              <w:left w:val="single" w:sz="4" w:space="0" w:color="000000"/>
              <w:bottom w:val="single" w:sz="4" w:space="0" w:color="000000"/>
              <w:right w:val="single" w:sz="4" w:space="0" w:color="000000"/>
            </w:tcBorders>
            <w:hideMark/>
          </w:tcPr>
          <w:p w14:paraId="32D9CF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4B29071"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0011B8BE"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2</w:t>
            </w:r>
          </w:p>
        </w:tc>
        <w:tc>
          <w:tcPr>
            <w:tcW w:w="4335" w:type="dxa"/>
            <w:tcBorders>
              <w:top w:val="single" w:sz="4" w:space="0" w:color="000000"/>
              <w:left w:val="single" w:sz="4" w:space="0" w:color="000000"/>
              <w:bottom w:val="single" w:sz="4" w:space="0" w:color="000000"/>
              <w:right w:val="single" w:sz="4" w:space="0" w:color="000000"/>
            </w:tcBorders>
            <w:hideMark/>
          </w:tcPr>
          <w:p w14:paraId="42E8F5D0"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Տ</w:t>
            </w:r>
            <w:r w:rsidRPr="00F26A71">
              <w:rPr>
                <w:rFonts w:ascii="GHEA Grapalat" w:eastAsia="MS Mincho" w:hAnsi="GHEA Grapalat" w:cs="MS Mincho"/>
                <w:spacing w:val="-10"/>
                <w:sz w:val="20"/>
                <w:szCs w:val="20"/>
                <w:lang w:val="hy-AM"/>
              </w:rPr>
              <w:t>եխնիկական անվտանգությա</w:t>
            </w:r>
            <w:r w:rsidRPr="00F26A71">
              <w:rPr>
                <w:rFonts w:ascii="GHEA Grapalat" w:eastAsia="MS Mincho" w:hAnsi="GHEA Grapalat" w:cs="MS Mincho"/>
                <w:spacing w:val="-10"/>
                <w:sz w:val="20"/>
                <w:szCs w:val="20"/>
                <w:lang w:val="ru-RU"/>
              </w:rPr>
              <w:t xml:space="preserve">ն </w:t>
            </w:r>
            <w:r w:rsidRPr="00F26A71">
              <w:rPr>
                <w:rFonts w:ascii="GHEA Grapalat" w:eastAsia="MS Mincho" w:hAnsi="GHEA Grapalat" w:cs="MS Mincho"/>
                <w:spacing w:val="-10"/>
                <w:sz w:val="20"/>
                <w:szCs w:val="20"/>
                <w:lang w:val="hy-AM"/>
              </w:rPr>
              <w:t>նորմերի չպահպան</w:t>
            </w:r>
            <w:r w:rsidRPr="00F26A71">
              <w:rPr>
                <w:rFonts w:ascii="GHEA Grapalat" w:eastAsia="MS Mincho" w:hAnsi="GHEA Grapalat" w:cs="MS Mincho"/>
                <w:spacing w:val="-10"/>
                <w:sz w:val="20"/>
                <w:szCs w:val="20"/>
                <w:lang w:val="ru-RU"/>
              </w:rPr>
              <w:t>ելը</w:t>
            </w:r>
          </w:p>
        </w:tc>
        <w:tc>
          <w:tcPr>
            <w:tcW w:w="4274" w:type="dxa"/>
            <w:tcBorders>
              <w:top w:val="single" w:sz="4" w:space="0" w:color="000000"/>
              <w:left w:val="single" w:sz="4" w:space="0" w:color="000000"/>
              <w:bottom w:val="single" w:sz="4" w:space="0" w:color="000000"/>
              <w:right w:val="single" w:sz="4" w:space="0" w:color="000000"/>
            </w:tcBorders>
            <w:hideMark/>
          </w:tcPr>
          <w:p w14:paraId="7E2B0D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C7EC7D5"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615C12E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lastRenderedPageBreak/>
              <w:t>3</w:t>
            </w:r>
          </w:p>
        </w:tc>
        <w:tc>
          <w:tcPr>
            <w:tcW w:w="4335" w:type="dxa"/>
            <w:tcBorders>
              <w:top w:val="single" w:sz="4" w:space="0" w:color="000000"/>
              <w:left w:val="single" w:sz="4" w:space="0" w:color="000000"/>
              <w:bottom w:val="single" w:sz="4" w:space="0" w:color="000000"/>
              <w:right w:val="single" w:sz="4" w:space="0" w:color="000000"/>
            </w:tcBorders>
            <w:hideMark/>
          </w:tcPr>
          <w:p w14:paraId="244DBED9"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Սանիտարահիգիենիկ և  բնապահպանական նորմերի չպահպանելը</w:t>
            </w:r>
          </w:p>
        </w:tc>
        <w:tc>
          <w:tcPr>
            <w:tcW w:w="4274" w:type="dxa"/>
            <w:tcBorders>
              <w:top w:val="single" w:sz="4" w:space="0" w:color="000000"/>
              <w:left w:val="single" w:sz="4" w:space="0" w:color="000000"/>
              <w:bottom w:val="single" w:sz="4" w:space="0" w:color="000000"/>
              <w:right w:val="single" w:sz="4" w:space="0" w:color="000000"/>
            </w:tcBorders>
            <w:hideMark/>
          </w:tcPr>
          <w:p w14:paraId="559F54A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bl>
    <w:p w14:paraId="077B3547" w14:textId="77777777" w:rsidR="00F9495C" w:rsidRPr="00D66974" w:rsidRDefault="00F9495C" w:rsidP="000F3BAC">
      <w:pPr>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06C8C51" w14:textId="77777777" w:rsidR="003B509C" w:rsidRPr="003833BE"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1F4FDB37" w14:textId="77777777" w:rsidR="003B509C"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lastRenderedPageBreak/>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Default="007678FA" w:rsidP="00CD0CC7">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F5E6657" w14:textId="3C66932A" w:rsidR="001B2244" w:rsidRPr="00D66974" w:rsidRDefault="00E12D78" w:rsidP="007678FA">
      <w:pPr>
        <w:ind w:firstLine="567"/>
        <w:jc w:val="both"/>
        <w:rPr>
          <w:rFonts w:ascii="GHEA Grapalat" w:hAnsi="GHEA Grapalat"/>
          <w:sz w:val="20"/>
          <w:szCs w:val="20"/>
          <w:vertAlign w:val="superscript"/>
          <w:lang w:val="hy-AM" w:eastAsia="ru-RU"/>
        </w:rPr>
      </w:pPr>
      <w:r w:rsidRPr="00E12D78">
        <w:rPr>
          <w:rFonts w:ascii="GHEA Grapalat" w:hAnsi="GHEA Grapalat"/>
          <w:bCs/>
          <w:sz w:val="20"/>
          <w:szCs w:val="20"/>
          <w:lang w:val="hy-AM" w:eastAsia="ru-RU"/>
        </w:rPr>
        <w:t>7.16</w:t>
      </w:r>
      <w:r w:rsidR="001B2244">
        <w:rPr>
          <w:rFonts w:ascii="GHEA Grapalat" w:hAnsi="GHEA Grapalat"/>
          <w:b/>
          <w:sz w:val="20"/>
          <w:szCs w:val="20"/>
          <w:lang w:val="hy-AM" w:eastAsia="ru-RU"/>
        </w:rPr>
        <w:t xml:space="preserve"> </w:t>
      </w:r>
      <w:r w:rsidR="001B2244" w:rsidRPr="006F24D1">
        <w:rPr>
          <w:rFonts w:ascii="GHEA Grapalat" w:hAnsi="GHEA Grapalat"/>
          <w:sz w:val="20"/>
          <w:szCs w:val="20"/>
          <w:lang w:val="hy-AM" w:eastAsia="ru-RU"/>
        </w:rPr>
        <w:t>Պ</w:t>
      </w:r>
      <w:r w:rsidR="001B2244" w:rsidRPr="006F24D1">
        <w:rPr>
          <w:rFonts w:ascii="GHEA Grapalat" w:hAnsi="GHEA Grapalat" w:cs="Sylfaen"/>
          <w:sz w:val="20"/>
          <w:szCs w:val="20"/>
          <w:lang w:val="pt-BR"/>
        </w:rPr>
        <w:t>այմանագրով</w:t>
      </w:r>
      <w:r w:rsidR="001B2244" w:rsidRPr="006F24D1">
        <w:rPr>
          <w:rFonts w:ascii="GHEA Grapalat" w:hAnsi="GHEA Grapalat" w:cs="Sylfaen"/>
          <w:sz w:val="20"/>
          <w:szCs w:val="20"/>
          <w:lang w:val="hy-AM"/>
        </w:rPr>
        <w:t xml:space="preserve"> նախատեսված</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Պատվիրատուի</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իրավունքներն</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ու</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պարտականությունները ՀՀ օրենսդրությամբ սահմանված կարգով</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իրականացնում</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է</w:t>
      </w:r>
      <w:r w:rsidR="001B2244" w:rsidRPr="00925240">
        <w:rPr>
          <w:rFonts w:ascii="GHEA Grapalat" w:hAnsi="GHEA Grapalat" w:cs="Sylfaen"/>
          <w:b/>
          <w:sz w:val="20"/>
          <w:szCs w:val="20"/>
          <w:lang w:val="hy-AM"/>
        </w:rPr>
        <w:t xml:space="preserve"> </w:t>
      </w:r>
      <w:r w:rsidR="00722393" w:rsidRPr="00722393">
        <w:rPr>
          <w:rFonts w:ascii="GHEA Grapalat" w:hAnsi="GHEA Grapalat" w:cs="Sylfaen"/>
          <w:b/>
          <w:sz w:val="20"/>
          <w:lang w:val="hy-AM"/>
        </w:rPr>
        <w:t>Երևան</w:t>
      </w:r>
      <w:r>
        <w:rPr>
          <w:rFonts w:ascii="GHEA Grapalat" w:hAnsi="GHEA Grapalat" w:cs="Sylfaen"/>
          <w:b/>
          <w:sz w:val="20"/>
          <w:lang w:val="hy-AM"/>
        </w:rPr>
        <w:t xml:space="preserve"> քաղաքի Արաբկիր վարչական շրջանի ղեկավարի աշխատակազմը:</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CA1EAA">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3B260FBF" w14:textId="392A5EB9" w:rsidR="00513CB2" w:rsidRPr="00F566BF" w:rsidRDefault="00513CB2" w:rsidP="00CA1EAA">
      <w:pPr>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05AE27CA"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w:t>
      </w:r>
      <w:r w:rsidR="00E12D78">
        <w:rPr>
          <w:rFonts w:ascii="GHEA Grapalat" w:hAnsi="GHEA Grapalat"/>
          <w:i/>
          <w:sz w:val="18"/>
          <w:lang w:val="hy-AM"/>
        </w:rPr>
        <w:t>6</w:t>
      </w:r>
      <w:r w:rsidRPr="00F566BF">
        <w:rPr>
          <w:rFonts w:ascii="GHEA Grapalat" w:hAnsi="GHEA Grapalat"/>
          <w:i/>
          <w:sz w:val="18"/>
          <w:lang w:val="hy-AM"/>
        </w:rPr>
        <w:t xml:space="preserve">  թ. կնքված </w:t>
      </w:r>
    </w:p>
    <w:p w14:paraId="5307A71E" w14:textId="6DE73148"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AE330B">
        <w:rPr>
          <w:rFonts w:ascii="GHEA Grapalat" w:hAnsi="GHEA Grapalat"/>
          <w:i/>
          <w:sz w:val="18"/>
          <w:lang w:val="hy-AM"/>
        </w:rPr>
        <w:t>ԵՔ-ԲՄԽԾՁԲ-</w:t>
      </w:r>
      <w:r w:rsidR="000F3BAC">
        <w:rPr>
          <w:rFonts w:ascii="GHEA Grapalat" w:hAnsi="GHEA Grapalat"/>
          <w:i/>
          <w:sz w:val="18"/>
          <w:lang w:val="hy-AM"/>
        </w:rPr>
        <w:t>26/23</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33B7A99B" w14:textId="77777777" w:rsidR="00E12D78" w:rsidRDefault="00513CB2" w:rsidP="00E12D78">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0D1A2CBE" w14:textId="77777777" w:rsidR="00E12D78" w:rsidRDefault="00E12D78" w:rsidP="00E12D78">
      <w:pPr>
        <w:jc w:val="center"/>
        <w:rPr>
          <w:rFonts w:ascii="GHEA Grapalat" w:hAnsi="GHEA Grapalat"/>
          <w:sz w:val="20"/>
          <w:lang w:val="hy-AM"/>
        </w:rPr>
      </w:pPr>
      <w:r w:rsidRPr="00E12D78">
        <w:rPr>
          <w:rFonts w:ascii="GHEA Grapalat" w:hAnsi="GHEA Grapalat"/>
          <w:b/>
          <w:i/>
          <w:sz w:val="20"/>
          <w:lang w:val="hy-AM"/>
        </w:rPr>
        <w:t xml:space="preserve">Երևան քաղաքի Արաբկիր վարչական շրջանի Կոմիտաս 40 և Վրացական 7 բակային տարածքի հիմնանորոգման և ֆուտբոլի դաշտի կառուցման </w:t>
      </w:r>
      <w:r>
        <w:rPr>
          <w:rFonts w:ascii="GHEA Grapalat" w:hAnsi="GHEA Grapalat"/>
          <w:b/>
          <w:i/>
          <w:sz w:val="20"/>
          <w:lang w:val="hy-AM"/>
        </w:rPr>
        <w:t xml:space="preserve">             </w:t>
      </w:r>
      <w:r w:rsidRPr="00E12D78">
        <w:rPr>
          <w:rFonts w:ascii="GHEA Grapalat" w:hAnsi="GHEA Grapalat"/>
          <w:b/>
          <w:i/>
          <w:sz w:val="20"/>
          <w:lang w:val="hy-AM"/>
        </w:rPr>
        <w:t>աշխատանքների որակի տեխնիկական հսկողության խորհրդատվական ծառայություններ</w:t>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t xml:space="preserve">                                                        </w:t>
      </w:r>
    </w:p>
    <w:p w14:paraId="68DD8B6C" w14:textId="663B5434" w:rsidR="00513CB2" w:rsidRPr="00E12D78" w:rsidRDefault="00513CB2" w:rsidP="00E12D78">
      <w:pPr>
        <w:jc w:val="right"/>
        <w:rPr>
          <w:rFonts w:ascii="GHEA Grapalat" w:hAnsi="GHEA Grapalat"/>
          <w:sz w:val="20"/>
          <w:lang w:val="hy-AM"/>
        </w:rPr>
      </w:pPr>
      <w:r w:rsidRPr="00F566BF">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813CD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373C4E" w:rsidRPr="00980E82" w14:paraId="42BDB399" w14:textId="77777777" w:rsidTr="00C1345C">
        <w:trPr>
          <w:trHeight w:val="246"/>
        </w:trPr>
        <w:tc>
          <w:tcPr>
            <w:tcW w:w="607" w:type="dxa"/>
            <w:vAlign w:val="center"/>
          </w:tcPr>
          <w:p w14:paraId="5594818A" w14:textId="77777777" w:rsidR="00373C4E" w:rsidRDefault="00373C4E" w:rsidP="00373C4E">
            <w:pPr>
              <w:jc w:val="center"/>
              <w:rPr>
                <w:rFonts w:ascii="GHEA Grapalat" w:hAnsi="GHEA Grapalat"/>
                <w:sz w:val="20"/>
                <w:lang w:val="hy-AM"/>
              </w:rPr>
            </w:pPr>
          </w:p>
          <w:p w14:paraId="0016D260" w14:textId="77777777" w:rsidR="00373C4E" w:rsidRDefault="00373C4E" w:rsidP="00373C4E">
            <w:pPr>
              <w:jc w:val="center"/>
              <w:rPr>
                <w:rFonts w:ascii="GHEA Grapalat" w:hAnsi="GHEA Grapalat"/>
                <w:sz w:val="20"/>
                <w:lang w:val="hy-AM"/>
              </w:rPr>
            </w:pPr>
          </w:p>
          <w:p w14:paraId="125DEC0B" w14:textId="77777777" w:rsidR="00373C4E" w:rsidRDefault="00373C4E" w:rsidP="00373C4E">
            <w:pPr>
              <w:jc w:val="center"/>
              <w:rPr>
                <w:rFonts w:ascii="GHEA Grapalat" w:hAnsi="GHEA Grapalat"/>
                <w:sz w:val="20"/>
                <w:lang w:val="hy-AM"/>
              </w:rPr>
            </w:pPr>
          </w:p>
          <w:p w14:paraId="69E1F170" w14:textId="77777777" w:rsidR="00373C4E" w:rsidRDefault="00373C4E" w:rsidP="00373C4E">
            <w:pPr>
              <w:jc w:val="center"/>
              <w:rPr>
                <w:rFonts w:ascii="GHEA Grapalat" w:hAnsi="GHEA Grapalat"/>
                <w:sz w:val="20"/>
                <w:lang w:val="hy-AM"/>
              </w:rPr>
            </w:pPr>
          </w:p>
          <w:p w14:paraId="1C2455A1" w14:textId="77777777" w:rsidR="00373C4E" w:rsidRDefault="00373C4E" w:rsidP="00373C4E">
            <w:pPr>
              <w:jc w:val="center"/>
              <w:rPr>
                <w:rFonts w:ascii="GHEA Grapalat" w:hAnsi="GHEA Grapalat"/>
                <w:sz w:val="20"/>
                <w:lang w:val="hy-AM"/>
              </w:rPr>
            </w:pPr>
          </w:p>
          <w:p w14:paraId="48AD110D" w14:textId="77777777" w:rsidR="00373C4E" w:rsidRDefault="00373C4E" w:rsidP="00373C4E">
            <w:pPr>
              <w:jc w:val="center"/>
              <w:rPr>
                <w:rFonts w:ascii="GHEA Grapalat" w:hAnsi="GHEA Grapalat"/>
                <w:sz w:val="20"/>
                <w:lang w:val="hy-AM"/>
              </w:rPr>
            </w:pPr>
          </w:p>
          <w:p w14:paraId="28F17BB0" w14:textId="77777777" w:rsidR="00373C4E" w:rsidRDefault="00373C4E" w:rsidP="00373C4E">
            <w:pPr>
              <w:jc w:val="center"/>
              <w:rPr>
                <w:rFonts w:ascii="GHEA Grapalat" w:hAnsi="GHEA Grapalat"/>
                <w:sz w:val="20"/>
                <w:lang w:val="hy-AM"/>
              </w:rPr>
            </w:pPr>
          </w:p>
          <w:p w14:paraId="3E304B1C" w14:textId="32740BB2" w:rsidR="00373C4E" w:rsidRDefault="00373C4E" w:rsidP="00373C4E">
            <w:pPr>
              <w:jc w:val="center"/>
              <w:rPr>
                <w:rFonts w:ascii="GHEA Grapalat" w:hAnsi="GHEA Grapalat"/>
                <w:sz w:val="20"/>
                <w:lang w:val="hy-AM"/>
              </w:rPr>
            </w:pPr>
            <w:r>
              <w:rPr>
                <w:rFonts w:ascii="GHEA Grapalat" w:hAnsi="GHEA Grapalat"/>
                <w:sz w:val="20"/>
                <w:lang w:val="hy-AM"/>
              </w:rPr>
              <w:t>1</w:t>
            </w:r>
          </w:p>
          <w:p w14:paraId="67DD88EF" w14:textId="77777777" w:rsidR="00373C4E" w:rsidRDefault="00373C4E" w:rsidP="00373C4E">
            <w:pPr>
              <w:jc w:val="center"/>
              <w:rPr>
                <w:rFonts w:ascii="GHEA Grapalat" w:hAnsi="GHEA Grapalat"/>
                <w:sz w:val="20"/>
                <w:lang w:val="hy-AM"/>
              </w:rPr>
            </w:pPr>
          </w:p>
          <w:p w14:paraId="490B828C" w14:textId="77777777" w:rsidR="00373C4E" w:rsidRDefault="00373C4E" w:rsidP="00373C4E">
            <w:pPr>
              <w:jc w:val="center"/>
              <w:rPr>
                <w:rFonts w:ascii="GHEA Grapalat" w:hAnsi="GHEA Grapalat"/>
                <w:sz w:val="20"/>
                <w:lang w:val="hy-AM"/>
              </w:rPr>
            </w:pPr>
          </w:p>
          <w:p w14:paraId="54AD2686" w14:textId="77777777" w:rsidR="00373C4E" w:rsidRDefault="00373C4E" w:rsidP="00373C4E">
            <w:pPr>
              <w:jc w:val="center"/>
              <w:rPr>
                <w:rFonts w:ascii="GHEA Grapalat" w:hAnsi="GHEA Grapalat"/>
                <w:sz w:val="20"/>
                <w:lang w:val="hy-AM"/>
              </w:rPr>
            </w:pPr>
          </w:p>
          <w:p w14:paraId="05BF3CBB" w14:textId="77777777" w:rsidR="00373C4E" w:rsidRDefault="00373C4E" w:rsidP="00373C4E">
            <w:pPr>
              <w:jc w:val="center"/>
              <w:rPr>
                <w:rFonts w:ascii="GHEA Grapalat" w:hAnsi="GHEA Grapalat"/>
                <w:sz w:val="20"/>
                <w:lang w:val="hy-AM"/>
              </w:rPr>
            </w:pPr>
          </w:p>
          <w:p w14:paraId="7C9BCA1F" w14:textId="77777777" w:rsidR="00373C4E" w:rsidRDefault="00373C4E" w:rsidP="00373C4E">
            <w:pPr>
              <w:jc w:val="center"/>
              <w:rPr>
                <w:rFonts w:ascii="GHEA Grapalat" w:hAnsi="GHEA Grapalat"/>
                <w:sz w:val="20"/>
                <w:lang w:val="hy-AM"/>
              </w:rPr>
            </w:pPr>
          </w:p>
          <w:p w14:paraId="1E53FF2C" w14:textId="77777777" w:rsidR="00373C4E" w:rsidRDefault="00373C4E" w:rsidP="00373C4E">
            <w:pPr>
              <w:jc w:val="center"/>
              <w:rPr>
                <w:rFonts w:ascii="GHEA Grapalat" w:hAnsi="GHEA Grapalat"/>
                <w:sz w:val="20"/>
                <w:lang w:val="hy-AM"/>
              </w:rPr>
            </w:pPr>
          </w:p>
          <w:p w14:paraId="6336AE00" w14:textId="77777777" w:rsidR="00373C4E" w:rsidRDefault="00373C4E" w:rsidP="00373C4E">
            <w:pPr>
              <w:jc w:val="center"/>
              <w:rPr>
                <w:rFonts w:ascii="GHEA Grapalat" w:hAnsi="GHEA Grapalat"/>
                <w:sz w:val="20"/>
                <w:lang w:val="hy-AM"/>
              </w:rPr>
            </w:pPr>
          </w:p>
          <w:p w14:paraId="729CC149" w14:textId="77777777" w:rsidR="00373C4E" w:rsidRDefault="00373C4E" w:rsidP="00373C4E">
            <w:pPr>
              <w:jc w:val="center"/>
              <w:rPr>
                <w:rFonts w:ascii="GHEA Grapalat" w:hAnsi="GHEA Grapalat"/>
                <w:sz w:val="20"/>
                <w:lang w:val="hy-AM"/>
              </w:rPr>
            </w:pPr>
          </w:p>
          <w:p w14:paraId="3498A026" w14:textId="77777777" w:rsidR="00373C4E" w:rsidRDefault="00373C4E" w:rsidP="00373C4E">
            <w:pPr>
              <w:jc w:val="center"/>
              <w:rPr>
                <w:rFonts w:ascii="GHEA Grapalat" w:hAnsi="GHEA Grapalat"/>
                <w:sz w:val="20"/>
                <w:lang w:val="hy-AM"/>
              </w:rPr>
            </w:pPr>
          </w:p>
          <w:p w14:paraId="091B3CE8" w14:textId="77777777" w:rsidR="00373C4E" w:rsidRDefault="00373C4E" w:rsidP="00373C4E">
            <w:pPr>
              <w:jc w:val="center"/>
              <w:rPr>
                <w:rFonts w:ascii="GHEA Grapalat" w:hAnsi="GHEA Grapalat"/>
                <w:sz w:val="20"/>
                <w:lang w:val="hy-AM"/>
              </w:rPr>
            </w:pPr>
          </w:p>
          <w:p w14:paraId="0F275F7A" w14:textId="77777777" w:rsidR="00373C4E" w:rsidRDefault="00373C4E" w:rsidP="00373C4E">
            <w:pPr>
              <w:jc w:val="center"/>
              <w:rPr>
                <w:rFonts w:ascii="GHEA Grapalat" w:hAnsi="GHEA Grapalat"/>
                <w:sz w:val="20"/>
                <w:lang w:val="hy-AM"/>
              </w:rPr>
            </w:pPr>
          </w:p>
          <w:p w14:paraId="66BB29C7" w14:textId="77777777" w:rsidR="00373C4E" w:rsidRDefault="00373C4E" w:rsidP="00373C4E">
            <w:pPr>
              <w:jc w:val="center"/>
              <w:rPr>
                <w:rFonts w:ascii="GHEA Grapalat" w:hAnsi="GHEA Grapalat"/>
                <w:sz w:val="20"/>
                <w:lang w:val="hy-AM"/>
              </w:rPr>
            </w:pPr>
          </w:p>
          <w:p w14:paraId="4206D553" w14:textId="77777777" w:rsidR="00373C4E" w:rsidRDefault="00373C4E" w:rsidP="00373C4E">
            <w:pPr>
              <w:jc w:val="center"/>
              <w:rPr>
                <w:rFonts w:ascii="GHEA Grapalat" w:hAnsi="GHEA Grapalat"/>
                <w:sz w:val="20"/>
                <w:lang w:val="hy-AM"/>
              </w:rPr>
            </w:pPr>
          </w:p>
          <w:p w14:paraId="043DC846" w14:textId="77777777" w:rsidR="00373C4E" w:rsidRDefault="00373C4E" w:rsidP="00373C4E">
            <w:pPr>
              <w:jc w:val="center"/>
              <w:rPr>
                <w:rFonts w:ascii="GHEA Grapalat" w:hAnsi="GHEA Grapalat"/>
                <w:sz w:val="20"/>
                <w:lang w:val="hy-AM"/>
              </w:rPr>
            </w:pPr>
          </w:p>
          <w:p w14:paraId="0CE60DF5" w14:textId="77777777" w:rsidR="00373C4E" w:rsidRDefault="00373C4E" w:rsidP="00373C4E">
            <w:pPr>
              <w:jc w:val="center"/>
              <w:rPr>
                <w:rFonts w:ascii="GHEA Grapalat" w:hAnsi="GHEA Grapalat"/>
                <w:sz w:val="20"/>
                <w:lang w:val="hy-AM"/>
              </w:rPr>
            </w:pPr>
          </w:p>
          <w:p w14:paraId="7CF6B821" w14:textId="77777777" w:rsidR="00373C4E" w:rsidRDefault="00373C4E" w:rsidP="00373C4E">
            <w:pPr>
              <w:jc w:val="center"/>
              <w:rPr>
                <w:rFonts w:ascii="GHEA Grapalat" w:hAnsi="GHEA Grapalat"/>
                <w:sz w:val="20"/>
                <w:lang w:val="hy-AM"/>
              </w:rPr>
            </w:pPr>
          </w:p>
          <w:p w14:paraId="23F723DD" w14:textId="77777777" w:rsidR="00373C4E" w:rsidRDefault="00373C4E" w:rsidP="00373C4E">
            <w:pPr>
              <w:jc w:val="center"/>
              <w:rPr>
                <w:rFonts w:ascii="GHEA Grapalat" w:hAnsi="GHEA Grapalat"/>
                <w:sz w:val="20"/>
                <w:lang w:val="hy-AM"/>
              </w:rPr>
            </w:pPr>
          </w:p>
          <w:p w14:paraId="18CFFA55" w14:textId="77777777" w:rsidR="00373C4E" w:rsidRDefault="00373C4E" w:rsidP="00373C4E">
            <w:pPr>
              <w:jc w:val="center"/>
              <w:rPr>
                <w:rFonts w:ascii="GHEA Grapalat" w:hAnsi="GHEA Grapalat"/>
                <w:sz w:val="20"/>
                <w:lang w:val="hy-AM"/>
              </w:rPr>
            </w:pPr>
          </w:p>
          <w:p w14:paraId="4642D553" w14:textId="77777777" w:rsidR="00373C4E" w:rsidRDefault="00373C4E" w:rsidP="00373C4E">
            <w:pPr>
              <w:jc w:val="center"/>
              <w:rPr>
                <w:rFonts w:ascii="GHEA Grapalat" w:hAnsi="GHEA Grapalat"/>
                <w:sz w:val="20"/>
                <w:lang w:val="hy-AM"/>
              </w:rPr>
            </w:pPr>
          </w:p>
          <w:p w14:paraId="23A484E9" w14:textId="77777777" w:rsidR="00373C4E" w:rsidRDefault="00373C4E" w:rsidP="00373C4E">
            <w:pPr>
              <w:jc w:val="center"/>
              <w:rPr>
                <w:rFonts w:ascii="GHEA Grapalat" w:hAnsi="GHEA Grapalat"/>
                <w:sz w:val="20"/>
                <w:lang w:val="hy-AM"/>
              </w:rPr>
            </w:pPr>
          </w:p>
          <w:p w14:paraId="274F248C" w14:textId="77777777" w:rsidR="00373C4E" w:rsidRDefault="00373C4E" w:rsidP="00373C4E">
            <w:pPr>
              <w:rPr>
                <w:rFonts w:ascii="GHEA Grapalat" w:hAnsi="GHEA Grapalat"/>
                <w:sz w:val="20"/>
                <w:lang w:val="hy-AM"/>
              </w:rPr>
            </w:pPr>
          </w:p>
          <w:p w14:paraId="205966F4" w14:textId="77777777" w:rsidR="00373C4E" w:rsidRDefault="00373C4E" w:rsidP="00373C4E">
            <w:pPr>
              <w:jc w:val="center"/>
              <w:rPr>
                <w:rFonts w:ascii="GHEA Grapalat" w:hAnsi="GHEA Grapalat"/>
                <w:sz w:val="20"/>
                <w:lang w:val="hy-AM"/>
              </w:rPr>
            </w:pPr>
          </w:p>
          <w:p w14:paraId="512005EF" w14:textId="77777777" w:rsidR="00373C4E" w:rsidRDefault="00373C4E" w:rsidP="00373C4E">
            <w:pPr>
              <w:jc w:val="center"/>
              <w:rPr>
                <w:rFonts w:ascii="GHEA Grapalat" w:hAnsi="GHEA Grapalat"/>
                <w:sz w:val="20"/>
                <w:lang w:val="hy-AM"/>
              </w:rPr>
            </w:pPr>
          </w:p>
          <w:p w14:paraId="3D3A7B60" w14:textId="208D2020" w:rsidR="00373C4E" w:rsidRPr="00453E01" w:rsidRDefault="00373C4E" w:rsidP="00373C4E">
            <w:pPr>
              <w:jc w:val="center"/>
              <w:rPr>
                <w:rFonts w:ascii="GHEA Grapalat" w:hAnsi="GHEA Grapalat"/>
                <w:sz w:val="20"/>
                <w:lang w:val="hy-AM"/>
              </w:rPr>
            </w:pPr>
          </w:p>
        </w:tc>
        <w:tc>
          <w:tcPr>
            <w:tcW w:w="1620" w:type="dxa"/>
            <w:vAlign w:val="center"/>
          </w:tcPr>
          <w:p w14:paraId="7E296F26" w14:textId="77777777" w:rsidR="00373C4E" w:rsidRDefault="00373C4E" w:rsidP="00373C4E">
            <w:pPr>
              <w:jc w:val="center"/>
              <w:rPr>
                <w:rFonts w:ascii="GHEA Grapalat" w:hAnsi="GHEA Grapalat"/>
                <w:sz w:val="20"/>
              </w:rPr>
            </w:pPr>
          </w:p>
          <w:p w14:paraId="2E9F2563" w14:textId="77777777" w:rsidR="00373C4E" w:rsidRDefault="00373C4E" w:rsidP="00373C4E">
            <w:pPr>
              <w:jc w:val="center"/>
              <w:rPr>
                <w:rFonts w:ascii="GHEA Grapalat" w:hAnsi="GHEA Grapalat"/>
                <w:sz w:val="20"/>
              </w:rPr>
            </w:pPr>
          </w:p>
          <w:p w14:paraId="4345BE59" w14:textId="77777777" w:rsidR="00373C4E" w:rsidRDefault="00373C4E" w:rsidP="00373C4E">
            <w:pPr>
              <w:jc w:val="center"/>
              <w:rPr>
                <w:rFonts w:ascii="GHEA Grapalat" w:hAnsi="GHEA Grapalat"/>
                <w:sz w:val="20"/>
              </w:rPr>
            </w:pPr>
          </w:p>
          <w:p w14:paraId="64C549ED" w14:textId="77777777" w:rsidR="00373C4E" w:rsidRDefault="00373C4E" w:rsidP="00373C4E">
            <w:pPr>
              <w:jc w:val="center"/>
              <w:rPr>
                <w:rFonts w:ascii="GHEA Grapalat" w:hAnsi="GHEA Grapalat"/>
                <w:sz w:val="20"/>
              </w:rPr>
            </w:pPr>
          </w:p>
          <w:p w14:paraId="68F9A4B9" w14:textId="77777777" w:rsidR="00373C4E" w:rsidRDefault="00373C4E" w:rsidP="00373C4E">
            <w:pPr>
              <w:jc w:val="center"/>
              <w:rPr>
                <w:rFonts w:ascii="GHEA Grapalat" w:hAnsi="GHEA Grapalat"/>
                <w:sz w:val="20"/>
              </w:rPr>
            </w:pPr>
          </w:p>
          <w:p w14:paraId="1A3A0968" w14:textId="77777777" w:rsidR="00373C4E" w:rsidRDefault="00373C4E" w:rsidP="00373C4E">
            <w:pPr>
              <w:jc w:val="center"/>
              <w:rPr>
                <w:rFonts w:ascii="GHEA Grapalat" w:hAnsi="GHEA Grapalat"/>
                <w:sz w:val="20"/>
              </w:rPr>
            </w:pPr>
          </w:p>
          <w:p w14:paraId="4F328298" w14:textId="77777777" w:rsidR="00373C4E" w:rsidRDefault="00373C4E" w:rsidP="00373C4E">
            <w:pPr>
              <w:jc w:val="center"/>
              <w:rPr>
                <w:rFonts w:ascii="GHEA Grapalat" w:hAnsi="GHEA Grapalat"/>
                <w:sz w:val="20"/>
              </w:rPr>
            </w:pPr>
          </w:p>
          <w:p w14:paraId="37150B5A" w14:textId="77777777" w:rsidR="00373C4E" w:rsidRPr="00E12D78" w:rsidRDefault="00373C4E" w:rsidP="00373C4E">
            <w:pPr>
              <w:jc w:val="center"/>
              <w:rPr>
                <w:rFonts w:ascii="GHEA Grapalat" w:hAnsi="GHEA Grapalat"/>
                <w:bCs/>
                <w:sz w:val="20"/>
                <w:lang w:val="ru-RU"/>
              </w:rPr>
            </w:pPr>
            <w:r w:rsidRPr="00E12D78">
              <w:rPr>
                <w:rFonts w:ascii="GHEA Grapalat" w:hAnsi="GHEA Grapalat"/>
                <w:bCs/>
                <w:sz w:val="20"/>
              </w:rPr>
              <w:t>71351540/</w:t>
            </w:r>
            <w:r w:rsidRPr="00E12D78">
              <w:rPr>
                <w:rFonts w:ascii="GHEA Grapalat" w:hAnsi="GHEA Grapalat"/>
                <w:bCs/>
                <w:sz w:val="20"/>
                <w:lang w:val="ru-RU"/>
              </w:rPr>
              <w:t>72</w:t>
            </w:r>
          </w:p>
          <w:p w14:paraId="32F3DFC2" w14:textId="77777777" w:rsidR="00373C4E" w:rsidRDefault="00373C4E" w:rsidP="00373C4E">
            <w:pPr>
              <w:jc w:val="center"/>
              <w:rPr>
                <w:rFonts w:ascii="GHEA Grapalat" w:hAnsi="GHEA Grapalat"/>
                <w:sz w:val="20"/>
                <w:lang w:val="hy-AM"/>
              </w:rPr>
            </w:pPr>
          </w:p>
          <w:p w14:paraId="1E11A3C7" w14:textId="77777777" w:rsidR="00373C4E" w:rsidRDefault="00373C4E" w:rsidP="00373C4E">
            <w:pPr>
              <w:jc w:val="center"/>
              <w:rPr>
                <w:rFonts w:ascii="GHEA Grapalat" w:hAnsi="GHEA Grapalat"/>
                <w:sz w:val="20"/>
                <w:lang w:val="hy-AM"/>
              </w:rPr>
            </w:pPr>
          </w:p>
          <w:p w14:paraId="076824CB" w14:textId="77777777" w:rsidR="00373C4E" w:rsidRDefault="00373C4E" w:rsidP="00373C4E">
            <w:pPr>
              <w:jc w:val="center"/>
              <w:rPr>
                <w:rFonts w:ascii="GHEA Grapalat" w:hAnsi="GHEA Grapalat"/>
                <w:sz w:val="20"/>
                <w:lang w:val="hy-AM"/>
              </w:rPr>
            </w:pPr>
          </w:p>
          <w:p w14:paraId="714A1103" w14:textId="77777777" w:rsidR="00373C4E" w:rsidRDefault="00373C4E" w:rsidP="00373C4E">
            <w:pPr>
              <w:jc w:val="center"/>
              <w:rPr>
                <w:rFonts w:ascii="GHEA Grapalat" w:hAnsi="GHEA Grapalat"/>
                <w:sz w:val="20"/>
                <w:lang w:val="hy-AM"/>
              </w:rPr>
            </w:pPr>
          </w:p>
          <w:p w14:paraId="3D3A4095" w14:textId="77777777" w:rsidR="00373C4E" w:rsidRDefault="00373C4E" w:rsidP="00373C4E">
            <w:pPr>
              <w:jc w:val="center"/>
              <w:rPr>
                <w:rFonts w:ascii="GHEA Grapalat" w:hAnsi="GHEA Grapalat"/>
                <w:sz w:val="20"/>
                <w:lang w:val="hy-AM"/>
              </w:rPr>
            </w:pPr>
          </w:p>
          <w:p w14:paraId="025EC362" w14:textId="77777777" w:rsidR="00373C4E" w:rsidRDefault="00373C4E" w:rsidP="00373C4E">
            <w:pPr>
              <w:jc w:val="center"/>
              <w:rPr>
                <w:rFonts w:ascii="GHEA Grapalat" w:hAnsi="GHEA Grapalat"/>
                <w:sz w:val="20"/>
                <w:lang w:val="hy-AM"/>
              </w:rPr>
            </w:pPr>
          </w:p>
          <w:p w14:paraId="54D09A67" w14:textId="77777777" w:rsidR="00373C4E" w:rsidRDefault="00373C4E" w:rsidP="00373C4E">
            <w:pPr>
              <w:jc w:val="center"/>
              <w:rPr>
                <w:rFonts w:ascii="GHEA Grapalat" w:hAnsi="GHEA Grapalat"/>
                <w:sz w:val="20"/>
                <w:lang w:val="hy-AM"/>
              </w:rPr>
            </w:pPr>
          </w:p>
          <w:p w14:paraId="298AC7A9" w14:textId="77777777" w:rsidR="00373C4E" w:rsidRDefault="00373C4E" w:rsidP="00373C4E">
            <w:pPr>
              <w:jc w:val="center"/>
              <w:rPr>
                <w:rFonts w:ascii="GHEA Grapalat" w:hAnsi="GHEA Grapalat"/>
                <w:sz w:val="20"/>
                <w:lang w:val="hy-AM"/>
              </w:rPr>
            </w:pPr>
          </w:p>
          <w:p w14:paraId="2BDFE5DD" w14:textId="77777777" w:rsidR="00373C4E" w:rsidRDefault="00373C4E" w:rsidP="00373C4E">
            <w:pPr>
              <w:jc w:val="center"/>
              <w:rPr>
                <w:rFonts w:ascii="GHEA Grapalat" w:hAnsi="GHEA Grapalat"/>
                <w:sz w:val="20"/>
                <w:lang w:val="hy-AM"/>
              </w:rPr>
            </w:pPr>
          </w:p>
          <w:p w14:paraId="6306D51F" w14:textId="77777777" w:rsidR="00373C4E" w:rsidRDefault="00373C4E" w:rsidP="00373C4E">
            <w:pPr>
              <w:jc w:val="center"/>
              <w:rPr>
                <w:rFonts w:ascii="GHEA Grapalat" w:hAnsi="GHEA Grapalat"/>
                <w:sz w:val="20"/>
                <w:lang w:val="hy-AM"/>
              </w:rPr>
            </w:pPr>
          </w:p>
          <w:p w14:paraId="4111E98A" w14:textId="77777777" w:rsidR="00373C4E" w:rsidRDefault="00373C4E" w:rsidP="00373C4E">
            <w:pPr>
              <w:jc w:val="center"/>
              <w:rPr>
                <w:rFonts w:ascii="GHEA Grapalat" w:hAnsi="GHEA Grapalat"/>
                <w:sz w:val="20"/>
                <w:lang w:val="hy-AM"/>
              </w:rPr>
            </w:pPr>
          </w:p>
          <w:p w14:paraId="15D2D167" w14:textId="77777777" w:rsidR="00373C4E" w:rsidRDefault="00373C4E" w:rsidP="00373C4E">
            <w:pPr>
              <w:jc w:val="center"/>
              <w:rPr>
                <w:rFonts w:ascii="GHEA Grapalat" w:hAnsi="GHEA Grapalat"/>
                <w:sz w:val="20"/>
                <w:lang w:val="hy-AM"/>
              </w:rPr>
            </w:pPr>
          </w:p>
          <w:p w14:paraId="573DF640" w14:textId="77777777" w:rsidR="00373C4E" w:rsidRDefault="00373C4E" w:rsidP="00373C4E">
            <w:pPr>
              <w:jc w:val="center"/>
              <w:rPr>
                <w:rFonts w:ascii="GHEA Grapalat" w:hAnsi="GHEA Grapalat"/>
                <w:sz w:val="20"/>
                <w:lang w:val="hy-AM"/>
              </w:rPr>
            </w:pPr>
          </w:p>
          <w:p w14:paraId="110A8278" w14:textId="77777777" w:rsidR="00373C4E" w:rsidRDefault="00373C4E" w:rsidP="00373C4E">
            <w:pPr>
              <w:jc w:val="center"/>
              <w:rPr>
                <w:rFonts w:ascii="GHEA Grapalat" w:hAnsi="GHEA Grapalat"/>
                <w:sz w:val="20"/>
                <w:lang w:val="hy-AM"/>
              </w:rPr>
            </w:pPr>
          </w:p>
          <w:p w14:paraId="23E4EF29" w14:textId="77777777" w:rsidR="00373C4E" w:rsidRDefault="00373C4E" w:rsidP="00373C4E">
            <w:pPr>
              <w:jc w:val="center"/>
              <w:rPr>
                <w:rFonts w:ascii="GHEA Grapalat" w:hAnsi="GHEA Grapalat"/>
                <w:sz w:val="20"/>
                <w:lang w:val="hy-AM"/>
              </w:rPr>
            </w:pPr>
          </w:p>
          <w:p w14:paraId="468E6FA0" w14:textId="77777777" w:rsidR="00373C4E" w:rsidRDefault="00373C4E" w:rsidP="00373C4E">
            <w:pPr>
              <w:jc w:val="center"/>
              <w:rPr>
                <w:rFonts w:ascii="GHEA Grapalat" w:hAnsi="GHEA Grapalat"/>
                <w:sz w:val="20"/>
                <w:lang w:val="hy-AM"/>
              </w:rPr>
            </w:pPr>
          </w:p>
          <w:p w14:paraId="4CD7ECF9" w14:textId="77777777" w:rsidR="00373C4E" w:rsidRDefault="00373C4E" w:rsidP="00373C4E">
            <w:pPr>
              <w:jc w:val="center"/>
              <w:rPr>
                <w:rFonts w:ascii="GHEA Grapalat" w:hAnsi="GHEA Grapalat"/>
                <w:sz w:val="20"/>
                <w:lang w:val="hy-AM"/>
              </w:rPr>
            </w:pPr>
          </w:p>
          <w:p w14:paraId="40F5C76B" w14:textId="77777777" w:rsidR="00373C4E" w:rsidRDefault="00373C4E" w:rsidP="00373C4E">
            <w:pPr>
              <w:jc w:val="center"/>
              <w:rPr>
                <w:rFonts w:ascii="GHEA Grapalat" w:hAnsi="GHEA Grapalat"/>
                <w:sz w:val="20"/>
                <w:lang w:val="hy-AM"/>
              </w:rPr>
            </w:pPr>
          </w:p>
          <w:p w14:paraId="2E891499" w14:textId="77777777" w:rsidR="00373C4E" w:rsidRDefault="00373C4E" w:rsidP="00373C4E">
            <w:pPr>
              <w:jc w:val="center"/>
              <w:rPr>
                <w:rFonts w:ascii="GHEA Grapalat" w:hAnsi="GHEA Grapalat"/>
                <w:sz w:val="20"/>
                <w:lang w:val="hy-AM"/>
              </w:rPr>
            </w:pPr>
          </w:p>
          <w:p w14:paraId="269FC8A1" w14:textId="77777777" w:rsidR="00373C4E" w:rsidRDefault="00373C4E" w:rsidP="00373C4E">
            <w:pPr>
              <w:rPr>
                <w:rFonts w:ascii="GHEA Grapalat" w:hAnsi="GHEA Grapalat"/>
                <w:sz w:val="20"/>
                <w:lang w:val="hy-AM"/>
              </w:rPr>
            </w:pPr>
          </w:p>
          <w:p w14:paraId="76C8E1CC" w14:textId="77777777" w:rsidR="00373C4E" w:rsidRDefault="00373C4E" w:rsidP="00373C4E">
            <w:pPr>
              <w:jc w:val="center"/>
              <w:rPr>
                <w:rFonts w:ascii="GHEA Grapalat" w:hAnsi="GHEA Grapalat"/>
                <w:sz w:val="20"/>
                <w:lang w:val="hy-AM"/>
              </w:rPr>
            </w:pPr>
          </w:p>
          <w:p w14:paraId="6082F7D9" w14:textId="77777777" w:rsidR="00373C4E" w:rsidRDefault="00373C4E" w:rsidP="00373C4E">
            <w:pPr>
              <w:jc w:val="center"/>
              <w:rPr>
                <w:rFonts w:ascii="GHEA Grapalat" w:hAnsi="GHEA Grapalat"/>
                <w:sz w:val="20"/>
                <w:lang w:val="hy-AM"/>
              </w:rPr>
            </w:pPr>
          </w:p>
          <w:p w14:paraId="079BEF77" w14:textId="7A300DC4" w:rsidR="00373C4E" w:rsidRPr="00F375B7" w:rsidRDefault="00373C4E" w:rsidP="00373C4E">
            <w:pPr>
              <w:jc w:val="center"/>
              <w:rPr>
                <w:rFonts w:ascii="GHEA Grapalat" w:hAnsi="GHEA Grapalat"/>
                <w:sz w:val="20"/>
                <w:lang w:val="hy-AM"/>
              </w:rPr>
            </w:pPr>
          </w:p>
        </w:tc>
        <w:tc>
          <w:tcPr>
            <w:tcW w:w="5310" w:type="dxa"/>
            <w:tcBorders>
              <w:top w:val="single" w:sz="4" w:space="0" w:color="auto"/>
              <w:left w:val="single" w:sz="4" w:space="0" w:color="auto"/>
              <w:bottom w:val="single" w:sz="4" w:space="0" w:color="auto"/>
              <w:right w:val="single" w:sz="4" w:space="0" w:color="auto"/>
            </w:tcBorders>
          </w:tcPr>
          <w:p w14:paraId="1525A39E" w14:textId="77777777" w:rsidR="00373C4E" w:rsidRPr="00E12D78" w:rsidRDefault="00373C4E" w:rsidP="00373C4E">
            <w:pPr>
              <w:jc w:val="both"/>
              <w:rPr>
                <w:rFonts w:ascii="GHEA Grapalat" w:hAnsi="GHEA Grapalat" w:cs="Calibri"/>
                <w:color w:val="000000"/>
                <w:sz w:val="20"/>
                <w:szCs w:val="16"/>
                <w:lang w:val="hy-AM"/>
              </w:rPr>
            </w:pPr>
            <w:r w:rsidRPr="00E12D78">
              <w:rPr>
                <w:rFonts w:ascii="GHEA Grapalat" w:hAnsi="GHEA Grapalat" w:cs="Calibri"/>
                <w:color w:val="000000"/>
                <w:sz w:val="20"/>
                <w:szCs w:val="16"/>
                <w:lang w:val="hy-AM"/>
              </w:rPr>
              <w:lastRenderedPageBreak/>
              <w:t>Ծառայության մատուցման ընդհանուր պահանջների</w:t>
            </w:r>
            <w:r w:rsidRPr="00E12D78">
              <w:rPr>
                <w:rFonts w:ascii="GHEA Grapalat" w:hAnsi="GHEA Grapalat" w:cs="Calibri"/>
                <w:color w:val="000000"/>
                <w:sz w:val="20"/>
                <w:szCs w:val="16"/>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E12D78">
              <w:rPr>
                <w:rFonts w:ascii="GHEA Grapalat" w:hAnsi="GHEA Grapalat" w:cs="Calibri"/>
                <w:color w:val="000000"/>
                <w:sz w:val="20"/>
                <w:szCs w:val="16"/>
                <w:lang w:val="hy-AM"/>
              </w:rPr>
              <w:br/>
              <w:t xml:space="preserve">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w:t>
            </w:r>
            <w:r w:rsidRPr="00E12D78">
              <w:rPr>
                <w:rFonts w:ascii="GHEA Grapalat" w:hAnsi="GHEA Grapalat" w:cs="Calibri"/>
                <w:color w:val="000000"/>
                <w:sz w:val="20"/>
                <w:szCs w:val="16"/>
                <w:lang w:val="hy-AM"/>
              </w:rPr>
              <w:lastRenderedPageBreak/>
              <w:t>տրամադրվող պարտականությունների շրջանակներում:</w:t>
            </w:r>
            <w:r w:rsidRPr="00E12D78">
              <w:rPr>
                <w:rFonts w:ascii="GHEA Grapalat" w:hAnsi="GHEA Grapalat" w:cs="Calibri"/>
                <w:color w:val="000000"/>
                <w:sz w:val="20"/>
                <w:szCs w:val="16"/>
                <w:lang w:val="hy-AM"/>
              </w:rPr>
              <w:br/>
              <w:t>3. Տեխնիկական հսկողություն իրականացնողի հիմնական պարտականություններն են՝</w:t>
            </w:r>
            <w:r w:rsidRPr="00E12D78">
              <w:rPr>
                <w:rFonts w:ascii="GHEA Grapalat" w:hAnsi="GHEA Grapalat" w:cs="Calibri"/>
                <w:color w:val="000000"/>
                <w:sz w:val="20"/>
                <w:szCs w:val="16"/>
                <w:lang w:val="hy-AM"/>
              </w:rPr>
              <w:br/>
              <w:t>• շինարարության սկզբից մինչև ավարտը ընկած ժամանակահատվածում պարբերաբար լուսանկարահանել շինարարության օբյեկտի վիճակը,</w:t>
            </w:r>
            <w:r w:rsidRPr="00E12D78">
              <w:rPr>
                <w:rFonts w:ascii="GHEA Grapalat" w:hAnsi="GHEA Grapalat" w:cs="Calibri"/>
                <w:color w:val="000000"/>
                <w:sz w:val="20"/>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E12D78">
              <w:rPr>
                <w:rFonts w:ascii="GHEA Grapalat" w:hAnsi="GHEA Grapalat" w:cs="Calibri"/>
                <w:color w:val="000000"/>
                <w:sz w:val="20"/>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E12D78">
              <w:rPr>
                <w:rFonts w:ascii="GHEA Grapalat" w:hAnsi="GHEA Grapalat" w:cs="Calibri"/>
                <w:color w:val="000000"/>
                <w:sz w:val="20"/>
                <w:szCs w:val="16"/>
                <w:lang w:val="hy-AM"/>
              </w:rPr>
              <w:br/>
              <w:t>• ստուգել և հաստատել աշխատանքային և կատարողական փաստաթղթերը՝ նախապատրաստված Կապալառուի կողմից,</w:t>
            </w:r>
            <w:r w:rsidRPr="00E12D78">
              <w:rPr>
                <w:rFonts w:ascii="GHEA Grapalat" w:hAnsi="GHEA Grapalat" w:cs="Calibri"/>
                <w:color w:val="000000"/>
                <w:sz w:val="20"/>
                <w:szCs w:val="16"/>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E12D78">
              <w:rPr>
                <w:rFonts w:ascii="GHEA Grapalat" w:hAnsi="GHEA Grapalat" w:cs="Calibri"/>
                <w:color w:val="000000"/>
                <w:sz w:val="20"/>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E12D78">
              <w:rPr>
                <w:rFonts w:ascii="GHEA Grapalat" w:hAnsi="GHEA Grapalat" w:cs="Calibri"/>
                <w:color w:val="000000"/>
                <w:sz w:val="20"/>
                <w:szCs w:val="16"/>
                <w:lang w:val="hy-AM"/>
              </w:rPr>
              <w:b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w:t>
            </w:r>
            <w:r w:rsidRPr="00E12D78">
              <w:rPr>
                <w:rFonts w:ascii="GHEA Grapalat" w:hAnsi="GHEA Grapalat" w:cs="Calibri"/>
                <w:color w:val="000000"/>
                <w:sz w:val="20"/>
                <w:szCs w:val="16"/>
                <w:lang w:val="hy-AM"/>
              </w:rPr>
              <w:lastRenderedPageBreak/>
              <w:t>կապալի պայմանագրի իրականացման շրջանակում,</w:t>
            </w:r>
            <w:r w:rsidRPr="00E12D78">
              <w:rPr>
                <w:rFonts w:ascii="GHEA Grapalat" w:hAnsi="GHEA Grapalat" w:cs="Calibri"/>
                <w:color w:val="000000"/>
                <w:sz w:val="20"/>
                <w:szCs w:val="16"/>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E12D78">
              <w:rPr>
                <w:rFonts w:ascii="GHEA Grapalat" w:hAnsi="GHEA Grapalat" w:cs="Calibri"/>
                <w:color w:val="000000"/>
                <w:sz w:val="20"/>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E12D78">
              <w:rPr>
                <w:rFonts w:ascii="GHEA Grapalat" w:hAnsi="GHEA Grapalat" w:cs="Calibri"/>
                <w:color w:val="000000"/>
                <w:sz w:val="20"/>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E12D78">
              <w:rPr>
                <w:rFonts w:ascii="GHEA Grapalat" w:hAnsi="GHEA Grapalat" w:cs="Calibri"/>
                <w:color w:val="000000"/>
                <w:sz w:val="20"/>
                <w:szCs w:val="16"/>
                <w:lang w:val="hy-AM"/>
              </w:rPr>
              <w:br/>
              <w:t>• կատարել աշխատանքների ծավալների չափագրումներ և մասնակցել կատարողական փաստաթղթերի կազմմանը և հաստատմանը,</w:t>
            </w:r>
            <w:r w:rsidRPr="00E12D78">
              <w:rPr>
                <w:rFonts w:ascii="GHEA Grapalat" w:hAnsi="GHEA Grapalat" w:cs="Calibri"/>
                <w:color w:val="000000"/>
                <w:sz w:val="20"/>
                <w:szCs w:val="16"/>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E12D78">
              <w:rPr>
                <w:rFonts w:ascii="GHEA Grapalat" w:hAnsi="GHEA Grapalat" w:cs="Calibri"/>
                <w:color w:val="000000"/>
                <w:sz w:val="20"/>
                <w:szCs w:val="16"/>
                <w:lang w:val="hy-AM"/>
              </w:rPr>
              <w:br/>
              <w:t>• Պատվիրատուի ցուցումով չափագրել կատարման ենթակա աշխատանքները:</w:t>
            </w:r>
            <w:r w:rsidRPr="00E12D78">
              <w:rPr>
                <w:rFonts w:ascii="GHEA Grapalat" w:hAnsi="GHEA Grapalat" w:cs="Calibri"/>
                <w:color w:val="000000"/>
                <w:sz w:val="20"/>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E12D78">
              <w:rPr>
                <w:rFonts w:ascii="GHEA Grapalat" w:hAnsi="GHEA Grapalat" w:cs="Calibri"/>
                <w:b/>
                <w:bCs/>
                <w:color w:val="000000"/>
                <w:sz w:val="20"/>
                <w:szCs w:val="16"/>
                <w:lang w:val="hy-AM"/>
              </w:rPr>
              <w:t>Հաշվետվության ներկայացման պահանջներ</w:t>
            </w:r>
            <w:r w:rsidRPr="00E12D78">
              <w:rPr>
                <w:rFonts w:ascii="GHEA Grapalat" w:hAnsi="GHEA Grapalat" w:cs="Calibri"/>
                <w:color w:val="000000"/>
                <w:sz w:val="20"/>
                <w:szCs w:val="16"/>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E12D78">
              <w:rPr>
                <w:rFonts w:ascii="GHEA Grapalat" w:hAnsi="GHEA Grapalat" w:cs="Calibri"/>
                <w:color w:val="000000"/>
                <w:sz w:val="20"/>
                <w:szCs w:val="16"/>
                <w:lang w:val="hy-AM"/>
              </w:rPr>
              <w:br/>
            </w:r>
            <w:r w:rsidRPr="00E12D78">
              <w:rPr>
                <w:rFonts w:ascii="GHEA Grapalat" w:hAnsi="GHEA Grapalat" w:cs="Calibri"/>
                <w:color w:val="000000"/>
                <w:sz w:val="20"/>
                <w:szCs w:val="16"/>
                <w:lang w:val="hy-AM"/>
              </w:rPr>
              <w:lastRenderedPageBreak/>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E12D78">
              <w:rPr>
                <w:rFonts w:ascii="GHEA Grapalat" w:hAnsi="GHEA Grapalat" w:cs="Calibri"/>
                <w:color w:val="000000"/>
                <w:sz w:val="20"/>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E12D78">
              <w:rPr>
                <w:rFonts w:ascii="GHEA Grapalat" w:hAnsi="GHEA Grapalat" w:cs="Calibri"/>
                <w:color w:val="000000"/>
                <w:sz w:val="20"/>
                <w:szCs w:val="16"/>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60029673" w14:textId="77777777" w:rsidR="00373C4E" w:rsidRPr="00E12D78" w:rsidRDefault="00373C4E" w:rsidP="00373C4E">
            <w:pPr>
              <w:jc w:val="both"/>
              <w:rPr>
                <w:rFonts w:ascii="GHEA Grapalat" w:hAnsi="GHEA Grapalat"/>
                <w:b/>
                <w:sz w:val="20"/>
                <w:szCs w:val="20"/>
                <w:lang w:val="hy-AM"/>
              </w:rPr>
            </w:pPr>
            <w:r w:rsidRPr="00E12D78">
              <w:rPr>
                <w:rFonts w:ascii="GHEA Grapalat" w:hAnsi="GHEA Grapalat"/>
                <w:b/>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5E52A081" w:rsidR="00373C4E" w:rsidRPr="00813CD0" w:rsidRDefault="00373C4E" w:rsidP="00373C4E">
            <w:pPr>
              <w:jc w:val="both"/>
              <w:rPr>
                <w:rFonts w:ascii="GHEA Grapalat" w:hAnsi="GHEA Grapalat"/>
                <w:sz w:val="20"/>
                <w:szCs w:val="16"/>
                <w:lang w:val="hy-AM"/>
              </w:rPr>
            </w:pPr>
            <w:r w:rsidRPr="00E12D78">
              <w:rPr>
                <w:rFonts w:ascii="GHEA Grapalat" w:hAnsi="GHEA Grapalat"/>
                <w:b/>
                <w:sz w:val="20"/>
                <w:szCs w:val="20"/>
                <w:lang w:val="hy-AM"/>
              </w:rPr>
              <w:t>Լիցենզիայի ներդիր՝ բնակելի, հասարակական և արտադրական կառույցներ։</w:t>
            </w:r>
          </w:p>
        </w:tc>
        <w:tc>
          <w:tcPr>
            <w:tcW w:w="810" w:type="dxa"/>
            <w:vAlign w:val="center"/>
          </w:tcPr>
          <w:p w14:paraId="4639C65D" w14:textId="77777777" w:rsidR="00373C4E" w:rsidRDefault="00373C4E" w:rsidP="00373C4E">
            <w:pPr>
              <w:jc w:val="center"/>
              <w:rPr>
                <w:rFonts w:ascii="GHEA Grapalat" w:hAnsi="GHEA Grapalat" w:cs="Calibri"/>
                <w:color w:val="000000"/>
                <w:sz w:val="20"/>
                <w:szCs w:val="20"/>
                <w:lang w:val="hy-AM"/>
              </w:rPr>
            </w:pPr>
          </w:p>
          <w:p w14:paraId="317BAAF6" w14:textId="77777777" w:rsidR="00373C4E" w:rsidRDefault="00373C4E" w:rsidP="00373C4E">
            <w:pPr>
              <w:jc w:val="center"/>
              <w:rPr>
                <w:rFonts w:ascii="GHEA Grapalat" w:hAnsi="GHEA Grapalat" w:cs="Calibri"/>
                <w:color w:val="000000"/>
                <w:sz w:val="20"/>
                <w:szCs w:val="20"/>
                <w:lang w:val="hy-AM"/>
              </w:rPr>
            </w:pPr>
          </w:p>
          <w:p w14:paraId="45934513" w14:textId="77777777" w:rsidR="00373C4E" w:rsidRDefault="00373C4E" w:rsidP="00373C4E">
            <w:pPr>
              <w:jc w:val="center"/>
              <w:rPr>
                <w:rFonts w:ascii="GHEA Grapalat" w:hAnsi="GHEA Grapalat" w:cs="Calibri"/>
                <w:color w:val="000000"/>
                <w:sz w:val="20"/>
                <w:szCs w:val="20"/>
                <w:lang w:val="hy-AM"/>
              </w:rPr>
            </w:pPr>
          </w:p>
          <w:p w14:paraId="1A709AF9" w14:textId="77777777" w:rsidR="00373C4E" w:rsidRDefault="00373C4E" w:rsidP="00373C4E">
            <w:pPr>
              <w:jc w:val="center"/>
              <w:rPr>
                <w:rFonts w:ascii="GHEA Grapalat" w:hAnsi="GHEA Grapalat" w:cs="Calibri"/>
                <w:color w:val="000000"/>
                <w:sz w:val="20"/>
                <w:szCs w:val="20"/>
                <w:lang w:val="hy-AM"/>
              </w:rPr>
            </w:pPr>
          </w:p>
          <w:p w14:paraId="3538C8DB" w14:textId="77777777" w:rsidR="00373C4E" w:rsidRDefault="00373C4E" w:rsidP="00373C4E">
            <w:pPr>
              <w:jc w:val="center"/>
              <w:rPr>
                <w:rFonts w:ascii="GHEA Grapalat" w:hAnsi="GHEA Grapalat" w:cs="Calibri"/>
                <w:color w:val="000000"/>
                <w:sz w:val="20"/>
                <w:szCs w:val="20"/>
                <w:lang w:val="hy-AM"/>
              </w:rPr>
            </w:pPr>
          </w:p>
          <w:p w14:paraId="2E834B0A" w14:textId="77777777" w:rsidR="00373C4E" w:rsidRDefault="00373C4E" w:rsidP="00373C4E">
            <w:pPr>
              <w:jc w:val="center"/>
              <w:rPr>
                <w:rFonts w:ascii="GHEA Grapalat" w:hAnsi="GHEA Grapalat" w:cs="Calibri"/>
                <w:color w:val="000000"/>
                <w:sz w:val="20"/>
                <w:szCs w:val="20"/>
                <w:lang w:val="hy-AM"/>
              </w:rPr>
            </w:pPr>
          </w:p>
          <w:p w14:paraId="705A7CA6" w14:textId="5E7E4E00" w:rsidR="00373C4E" w:rsidRDefault="00373C4E" w:rsidP="00373C4E">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75185B1" w14:textId="77777777" w:rsidR="00373C4E" w:rsidRDefault="00373C4E" w:rsidP="00373C4E">
            <w:pPr>
              <w:jc w:val="center"/>
              <w:rPr>
                <w:rFonts w:ascii="GHEA Grapalat" w:hAnsi="GHEA Grapalat" w:cs="Calibri"/>
                <w:color w:val="000000"/>
                <w:sz w:val="20"/>
                <w:szCs w:val="20"/>
                <w:lang w:val="hy-AM"/>
              </w:rPr>
            </w:pPr>
          </w:p>
          <w:p w14:paraId="04FE9BD1" w14:textId="77777777" w:rsidR="00373C4E" w:rsidRDefault="00373C4E" w:rsidP="00373C4E">
            <w:pPr>
              <w:jc w:val="center"/>
              <w:rPr>
                <w:rFonts w:ascii="GHEA Grapalat" w:hAnsi="GHEA Grapalat" w:cs="Calibri"/>
                <w:color w:val="000000"/>
                <w:sz w:val="20"/>
                <w:szCs w:val="20"/>
                <w:lang w:val="hy-AM"/>
              </w:rPr>
            </w:pPr>
          </w:p>
          <w:p w14:paraId="099C82B6" w14:textId="77777777" w:rsidR="00373C4E" w:rsidRDefault="00373C4E" w:rsidP="00373C4E">
            <w:pPr>
              <w:jc w:val="center"/>
              <w:rPr>
                <w:rFonts w:ascii="GHEA Grapalat" w:hAnsi="GHEA Grapalat" w:cs="Calibri"/>
                <w:color w:val="000000"/>
                <w:sz w:val="20"/>
                <w:szCs w:val="20"/>
                <w:lang w:val="hy-AM"/>
              </w:rPr>
            </w:pPr>
          </w:p>
          <w:p w14:paraId="7B1C9B2D" w14:textId="77777777" w:rsidR="00373C4E" w:rsidRDefault="00373C4E" w:rsidP="00373C4E">
            <w:pPr>
              <w:jc w:val="center"/>
              <w:rPr>
                <w:rFonts w:ascii="GHEA Grapalat" w:hAnsi="GHEA Grapalat" w:cs="Calibri"/>
                <w:color w:val="000000"/>
                <w:sz w:val="20"/>
                <w:szCs w:val="20"/>
                <w:lang w:val="hy-AM"/>
              </w:rPr>
            </w:pPr>
          </w:p>
          <w:p w14:paraId="4A69E2EF" w14:textId="77777777" w:rsidR="00373C4E" w:rsidRDefault="00373C4E" w:rsidP="00373C4E">
            <w:pPr>
              <w:jc w:val="center"/>
              <w:rPr>
                <w:rFonts w:ascii="GHEA Grapalat" w:hAnsi="GHEA Grapalat" w:cs="Calibri"/>
                <w:color w:val="000000"/>
                <w:sz w:val="20"/>
                <w:szCs w:val="20"/>
                <w:lang w:val="hy-AM"/>
              </w:rPr>
            </w:pPr>
          </w:p>
          <w:p w14:paraId="6E26073E" w14:textId="77777777" w:rsidR="00373C4E" w:rsidRDefault="00373C4E" w:rsidP="00373C4E">
            <w:pPr>
              <w:jc w:val="center"/>
              <w:rPr>
                <w:rFonts w:ascii="GHEA Grapalat" w:hAnsi="GHEA Grapalat" w:cs="Calibri"/>
                <w:color w:val="000000"/>
                <w:sz w:val="20"/>
                <w:szCs w:val="20"/>
                <w:lang w:val="hy-AM"/>
              </w:rPr>
            </w:pPr>
          </w:p>
          <w:p w14:paraId="08B178D7" w14:textId="77777777" w:rsidR="00373C4E" w:rsidRDefault="00373C4E" w:rsidP="00373C4E">
            <w:pPr>
              <w:jc w:val="center"/>
              <w:rPr>
                <w:rFonts w:ascii="GHEA Grapalat" w:hAnsi="GHEA Grapalat" w:cs="Calibri"/>
                <w:color w:val="000000"/>
                <w:sz w:val="20"/>
                <w:szCs w:val="20"/>
                <w:lang w:val="hy-AM"/>
              </w:rPr>
            </w:pPr>
          </w:p>
          <w:p w14:paraId="08F4BDE5" w14:textId="77777777" w:rsidR="00373C4E" w:rsidRDefault="00373C4E" w:rsidP="00373C4E">
            <w:pPr>
              <w:jc w:val="center"/>
              <w:rPr>
                <w:rFonts w:ascii="GHEA Grapalat" w:hAnsi="GHEA Grapalat" w:cs="Calibri"/>
                <w:color w:val="000000"/>
                <w:sz w:val="20"/>
                <w:szCs w:val="20"/>
                <w:lang w:val="hy-AM"/>
              </w:rPr>
            </w:pPr>
          </w:p>
          <w:p w14:paraId="325315F9" w14:textId="77777777" w:rsidR="00373C4E" w:rsidRDefault="00373C4E" w:rsidP="00373C4E">
            <w:pPr>
              <w:jc w:val="center"/>
              <w:rPr>
                <w:rFonts w:ascii="GHEA Grapalat" w:hAnsi="GHEA Grapalat" w:cs="Calibri"/>
                <w:color w:val="000000"/>
                <w:sz w:val="20"/>
                <w:szCs w:val="20"/>
                <w:lang w:val="hy-AM"/>
              </w:rPr>
            </w:pPr>
          </w:p>
          <w:p w14:paraId="7186A895" w14:textId="77777777" w:rsidR="00373C4E" w:rsidRDefault="00373C4E" w:rsidP="00373C4E">
            <w:pPr>
              <w:jc w:val="center"/>
              <w:rPr>
                <w:rFonts w:ascii="GHEA Grapalat" w:hAnsi="GHEA Grapalat" w:cs="Calibri"/>
                <w:color w:val="000000"/>
                <w:sz w:val="20"/>
                <w:szCs w:val="20"/>
                <w:lang w:val="hy-AM"/>
              </w:rPr>
            </w:pPr>
          </w:p>
          <w:p w14:paraId="19516441" w14:textId="77777777" w:rsidR="00373C4E" w:rsidRDefault="00373C4E" w:rsidP="00373C4E">
            <w:pPr>
              <w:jc w:val="center"/>
              <w:rPr>
                <w:rFonts w:ascii="GHEA Grapalat" w:hAnsi="GHEA Grapalat" w:cs="Calibri"/>
                <w:color w:val="000000"/>
                <w:sz w:val="20"/>
                <w:szCs w:val="20"/>
                <w:lang w:val="hy-AM"/>
              </w:rPr>
            </w:pPr>
          </w:p>
          <w:p w14:paraId="5AFAF20D" w14:textId="77777777" w:rsidR="00373C4E" w:rsidRDefault="00373C4E" w:rsidP="00373C4E">
            <w:pPr>
              <w:jc w:val="center"/>
              <w:rPr>
                <w:rFonts w:ascii="GHEA Grapalat" w:hAnsi="GHEA Grapalat" w:cs="Calibri"/>
                <w:color w:val="000000"/>
                <w:sz w:val="20"/>
                <w:szCs w:val="20"/>
                <w:lang w:val="hy-AM"/>
              </w:rPr>
            </w:pPr>
          </w:p>
          <w:p w14:paraId="667641B6" w14:textId="77777777" w:rsidR="00373C4E" w:rsidRDefault="00373C4E" w:rsidP="00373C4E">
            <w:pPr>
              <w:jc w:val="center"/>
              <w:rPr>
                <w:rFonts w:ascii="GHEA Grapalat" w:hAnsi="GHEA Grapalat" w:cs="Calibri"/>
                <w:color w:val="000000"/>
                <w:sz w:val="20"/>
                <w:szCs w:val="20"/>
                <w:lang w:val="hy-AM"/>
              </w:rPr>
            </w:pPr>
          </w:p>
          <w:p w14:paraId="30345226" w14:textId="77777777" w:rsidR="00373C4E" w:rsidRDefault="00373C4E" w:rsidP="00373C4E">
            <w:pPr>
              <w:jc w:val="center"/>
              <w:rPr>
                <w:rFonts w:ascii="GHEA Grapalat" w:hAnsi="GHEA Grapalat" w:cs="Calibri"/>
                <w:color w:val="000000"/>
                <w:sz w:val="20"/>
                <w:szCs w:val="20"/>
                <w:lang w:val="hy-AM"/>
              </w:rPr>
            </w:pPr>
          </w:p>
          <w:p w14:paraId="5525FA86" w14:textId="77777777" w:rsidR="00373C4E" w:rsidRDefault="00373C4E" w:rsidP="00373C4E">
            <w:pPr>
              <w:jc w:val="center"/>
              <w:rPr>
                <w:rFonts w:ascii="GHEA Grapalat" w:hAnsi="GHEA Grapalat" w:cs="Calibri"/>
                <w:color w:val="000000"/>
                <w:sz w:val="20"/>
                <w:szCs w:val="20"/>
                <w:lang w:val="hy-AM"/>
              </w:rPr>
            </w:pPr>
          </w:p>
          <w:p w14:paraId="448397D7" w14:textId="77777777" w:rsidR="00373C4E" w:rsidRDefault="00373C4E" w:rsidP="00373C4E">
            <w:pPr>
              <w:jc w:val="center"/>
              <w:rPr>
                <w:rFonts w:ascii="GHEA Grapalat" w:hAnsi="GHEA Grapalat" w:cs="Calibri"/>
                <w:color w:val="000000"/>
                <w:sz w:val="20"/>
                <w:szCs w:val="20"/>
                <w:lang w:val="hy-AM"/>
              </w:rPr>
            </w:pPr>
          </w:p>
          <w:p w14:paraId="4727A2F9" w14:textId="77777777" w:rsidR="00373C4E" w:rsidRDefault="00373C4E" w:rsidP="00373C4E">
            <w:pPr>
              <w:jc w:val="center"/>
              <w:rPr>
                <w:rFonts w:ascii="GHEA Grapalat" w:hAnsi="GHEA Grapalat" w:cs="Calibri"/>
                <w:color w:val="000000"/>
                <w:sz w:val="20"/>
                <w:szCs w:val="20"/>
                <w:lang w:val="hy-AM"/>
              </w:rPr>
            </w:pPr>
          </w:p>
          <w:p w14:paraId="6C68533D" w14:textId="77777777" w:rsidR="00373C4E" w:rsidRDefault="00373C4E" w:rsidP="00373C4E">
            <w:pPr>
              <w:jc w:val="center"/>
              <w:rPr>
                <w:rFonts w:ascii="GHEA Grapalat" w:hAnsi="GHEA Grapalat" w:cs="Calibri"/>
                <w:color w:val="000000"/>
                <w:sz w:val="20"/>
                <w:szCs w:val="20"/>
                <w:lang w:val="hy-AM"/>
              </w:rPr>
            </w:pPr>
          </w:p>
          <w:p w14:paraId="476C9179" w14:textId="77777777" w:rsidR="00373C4E" w:rsidRDefault="00373C4E" w:rsidP="00373C4E">
            <w:pPr>
              <w:jc w:val="center"/>
              <w:rPr>
                <w:rFonts w:ascii="GHEA Grapalat" w:hAnsi="GHEA Grapalat" w:cs="Calibri"/>
                <w:color w:val="000000"/>
                <w:sz w:val="20"/>
                <w:szCs w:val="20"/>
                <w:lang w:val="hy-AM"/>
              </w:rPr>
            </w:pPr>
          </w:p>
          <w:p w14:paraId="77447F70" w14:textId="77777777" w:rsidR="00373C4E" w:rsidRDefault="00373C4E" w:rsidP="00373C4E">
            <w:pPr>
              <w:jc w:val="center"/>
              <w:rPr>
                <w:rFonts w:ascii="GHEA Grapalat" w:hAnsi="GHEA Grapalat" w:cs="Calibri"/>
                <w:color w:val="000000"/>
                <w:sz w:val="20"/>
                <w:szCs w:val="20"/>
                <w:lang w:val="hy-AM"/>
              </w:rPr>
            </w:pPr>
          </w:p>
          <w:p w14:paraId="544D48D7" w14:textId="77777777" w:rsidR="00373C4E" w:rsidRDefault="00373C4E" w:rsidP="00373C4E">
            <w:pPr>
              <w:jc w:val="center"/>
              <w:rPr>
                <w:rFonts w:ascii="GHEA Grapalat" w:hAnsi="GHEA Grapalat" w:cs="Calibri"/>
                <w:color w:val="000000"/>
                <w:sz w:val="20"/>
                <w:szCs w:val="20"/>
                <w:lang w:val="hy-AM"/>
              </w:rPr>
            </w:pPr>
          </w:p>
          <w:p w14:paraId="2095B9FA" w14:textId="77777777" w:rsidR="00373C4E" w:rsidRDefault="00373C4E" w:rsidP="00373C4E">
            <w:pPr>
              <w:jc w:val="center"/>
              <w:rPr>
                <w:rFonts w:ascii="GHEA Grapalat" w:hAnsi="GHEA Grapalat" w:cs="Calibri"/>
                <w:color w:val="000000"/>
                <w:sz w:val="20"/>
                <w:szCs w:val="20"/>
                <w:lang w:val="hy-AM"/>
              </w:rPr>
            </w:pPr>
          </w:p>
          <w:p w14:paraId="75C4C17B" w14:textId="77777777" w:rsidR="00373C4E" w:rsidRDefault="00373C4E" w:rsidP="00373C4E">
            <w:pPr>
              <w:rPr>
                <w:rFonts w:ascii="GHEA Grapalat" w:hAnsi="GHEA Grapalat" w:cs="Calibri"/>
                <w:color w:val="000000"/>
                <w:sz w:val="20"/>
                <w:szCs w:val="20"/>
                <w:lang w:val="hy-AM"/>
              </w:rPr>
            </w:pPr>
          </w:p>
          <w:p w14:paraId="1D3DE940" w14:textId="77777777" w:rsidR="00373C4E" w:rsidRDefault="00373C4E" w:rsidP="00373C4E">
            <w:pPr>
              <w:rPr>
                <w:rFonts w:ascii="GHEA Grapalat" w:hAnsi="GHEA Grapalat" w:cs="Calibri"/>
                <w:color w:val="000000"/>
                <w:sz w:val="20"/>
                <w:szCs w:val="20"/>
                <w:lang w:val="hy-AM"/>
              </w:rPr>
            </w:pPr>
          </w:p>
          <w:p w14:paraId="3A3A8115" w14:textId="7A9219B3" w:rsidR="00373C4E" w:rsidRPr="00D80CD8" w:rsidRDefault="00373C4E" w:rsidP="00373C4E">
            <w:pPr>
              <w:rPr>
                <w:rFonts w:ascii="GHEA Grapalat" w:hAnsi="GHEA Grapalat" w:cs="Calibri"/>
                <w:color w:val="000000"/>
                <w:sz w:val="20"/>
                <w:szCs w:val="20"/>
                <w:lang w:val="hy-AM"/>
              </w:rPr>
            </w:pPr>
          </w:p>
          <w:p w14:paraId="46867251" w14:textId="77777777" w:rsidR="00373C4E" w:rsidRPr="00453E01" w:rsidRDefault="00373C4E" w:rsidP="00373C4E">
            <w:pPr>
              <w:jc w:val="center"/>
              <w:rPr>
                <w:rFonts w:ascii="GHEA Grapalat" w:hAnsi="GHEA Grapalat"/>
                <w:sz w:val="20"/>
                <w:lang w:val="hy-AM"/>
              </w:rPr>
            </w:pPr>
          </w:p>
        </w:tc>
        <w:tc>
          <w:tcPr>
            <w:tcW w:w="1170" w:type="dxa"/>
            <w:vAlign w:val="center"/>
          </w:tcPr>
          <w:p w14:paraId="5A6CF1FA" w14:textId="77777777" w:rsidR="00373C4E" w:rsidRDefault="00373C4E" w:rsidP="00373C4E">
            <w:pPr>
              <w:jc w:val="center"/>
              <w:rPr>
                <w:rFonts w:ascii="GHEA Grapalat" w:hAnsi="GHEA Grapalat"/>
                <w:sz w:val="20"/>
                <w:lang w:val="hy-AM"/>
              </w:rPr>
            </w:pPr>
          </w:p>
          <w:p w14:paraId="208BDF76" w14:textId="77777777" w:rsidR="00373C4E" w:rsidRDefault="00373C4E" w:rsidP="00373C4E">
            <w:pPr>
              <w:jc w:val="center"/>
              <w:rPr>
                <w:rFonts w:ascii="GHEA Grapalat" w:hAnsi="GHEA Grapalat"/>
                <w:sz w:val="20"/>
                <w:lang w:val="hy-AM"/>
              </w:rPr>
            </w:pPr>
          </w:p>
          <w:p w14:paraId="31086AF7" w14:textId="77777777" w:rsidR="00373C4E" w:rsidRDefault="00373C4E" w:rsidP="00373C4E">
            <w:pPr>
              <w:jc w:val="center"/>
              <w:rPr>
                <w:rFonts w:ascii="GHEA Grapalat" w:hAnsi="GHEA Grapalat"/>
                <w:sz w:val="20"/>
                <w:lang w:val="hy-AM"/>
              </w:rPr>
            </w:pPr>
          </w:p>
          <w:p w14:paraId="2AFC48F1" w14:textId="77777777" w:rsidR="00373C4E" w:rsidRDefault="00373C4E" w:rsidP="00373C4E">
            <w:pPr>
              <w:jc w:val="center"/>
              <w:rPr>
                <w:rFonts w:ascii="GHEA Grapalat" w:hAnsi="GHEA Grapalat"/>
                <w:sz w:val="20"/>
                <w:lang w:val="hy-AM"/>
              </w:rPr>
            </w:pPr>
          </w:p>
          <w:p w14:paraId="2B871CC5" w14:textId="77777777" w:rsidR="00373C4E" w:rsidRDefault="00373C4E" w:rsidP="00373C4E">
            <w:pPr>
              <w:jc w:val="center"/>
              <w:rPr>
                <w:rFonts w:ascii="GHEA Grapalat" w:hAnsi="GHEA Grapalat"/>
                <w:sz w:val="20"/>
                <w:lang w:val="hy-AM"/>
              </w:rPr>
            </w:pPr>
          </w:p>
          <w:p w14:paraId="79677586" w14:textId="77777777" w:rsidR="00373C4E" w:rsidRDefault="00373C4E" w:rsidP="00373C4E">
            <w:pPr>
              <w:jc w:val="center"/>
              <w:rPr>
                <w:rFonts w:ascii="GHEA Grapalat" w:hAnsi="GHEA Grapalat"/>
                <w:sz w:val="20"/>
                <w:lang w:val="hy-AM"/>
              </w:rPr>
            </w:pPr>
          </w:p>
          <w:p w14:paraId="11148C38" w14:textId="77777777" w:rsidR="00373C4E" w:rsidRDefault="00373C4E" w:rsidP="00373C4E">
            <w:pPr>
              <w:jc w:val="center"/>
              <w:rPr>
                <w:rFonts w:ascii="GHEA Grapalat" w:hAnsi="GHEA Grapalat"/>
                <w:sz w:val="20"/>
                <w:lang w:val="hy-AM"/>
              </w:rPr>
            </w:pPr>
          </w:p>
          <w:p w14:paraId="5C54019B" w14:textId="77777777" w:rsidR="00373C4E" w:rsidRDefault="00373C4E" w:rsidP="00373C4E">
            <w:pPr>
              <w:jc w:val="center"/>
              <w:rPr>
                <w:rFonts w:ascii="GHEA Grapalat" w:hAnsi="GHEA Grapalat"/>
                <w:sz w:val="20"/>
                <w:lang w:val="hy-AM"/>
              </w:rPr>
            </w:pPr>
          </w:p>
          <w:p w14:paraId="1DCE792B" w14:textId="77777777" w:rsidR="00373C4E" w:rsidRDefault="00373C4E" w:rsidP="00373C4E">
            <w:pPr>
              <w:jc w:val="center"/>
              <w:rPr>
                <w:rFonts w:ascii="GHEA Grapalat" w:hAnsi="GHEA Grapalat"/>
                <w:sz w:val="20"/>
                <w:lang w:val="hy-AM"/>
              </w:rPr>
            </w:pPr>
          </w:p>
          <w:p w14:paraId="25877DC8" w14:textId="77777777" w:rsidR="00373C4E" w:rsidRPr="00453E01" w:rsidRDefault="00373C4E" w:rsidP="00373C4E">
            <w:pPr>
              <w:jc w:val="center"/>
              <w:rPr>
                <w:rFonts w:ascii="GHEA Grapalat" w:hAnsi="GHEA Grapalat"/>
                <w:sz w:val="20"/>
                <w:lang w:val="hy-AM"/>
              </w:rPr>
            </w:pPr>
          </w:p>
        </w:tc>
        <w:tc>
          <w:tcPr>
            <w:tcW w:w="990" w:type="dxa"/>
            <w:vAlign w:val="center"/>
          </w:tcPr>
          <w:p w14:paraId="150B22A4" w14:textId="77777777" w:rsidR="00373C4E" w:rsidRDefault="00373C4E" w:rsidP="00373C4E">
            <w:pPr>
              <w:jc w:val="center"/>
              <w:rPr>
                <w:rFonts w:ascii="GHEA Grapalat" w:hAnsi="GHEA Grapalat"/>
                <w:sz w:val="20"/>
                <w:lang w:val="hy-AM"/>
              </w:rPr>
            </w:pPr>
          </w:p>
          <w:p w14:paraId="552BAB17" w14:textId="77777777" w:rsidR="00373C4E" w:rsidRDefault="00373C4E" w:rsidP="00373C4E">
            <w:pPr>
              <w:jc w:val="center"/>
              <w:rPr>
                <w:rFonts w:ascii="GHEA Grapalat" w:hAnsi="GHEA Grapalat"/>
                <w:sz w:val="20"/>
                <w:lang w:val="hy-AM"/>
              </w:rPr>
            </w:pPr>
          </w:p>
          <w:p w14:paraId="0B603F65" w14:textId="77777777" w:rsidR="00373C4E" w:rsidRDefault="00373C4E" w:rsidP="00373C4E">
            <w:pPr>
              <w:jc w:val="center"/>
              <w:rPr>
                <w:rFonts w:ascii="GHEA Grapalat" w:hAnsi="GHEA Grapalat"/>
                <w:sz w:val="20"/>
                <w:lang w:val="hy-AM"/>
              </w:rPr>
            </w:pPr>
          </w:p>
          <w:p w14:paraId="128749A0" w14:textId="77777777" w:rsidR="00373C4E" w:rsidRDefault="00373C4E" w:rsidP="00373C4E">
            <w:pPr>
              <w:jc w:val="center"/>
              <w:rPr>
                <w:rFonts w:ascii="GHEA Grapalat" w:hAnsi="GHEA Grapalat"/>
                <w:sz w:val="20"/>
                <w:lang w:val="hy-AM"/>
              </w:rPr>
            </w:pPr>
          </w:p>
          <w:p w14:paraId="4F757645" w14:textId="77777777" w:rsidR="00373C4E" w:rsidRDefault="00373C4E" w:rsidP="00373C4E">
            <w:pPr>
              <w:jc w:val="center"/>
              <w:rPr>
                <w:rFonts w:ascii="GHEA Grapalat" w:hAnsi="GHEA Grapalat"/>
                <w:sz w:val="20"/>
                <w:lang w:val="hy-AM"/>
              </w:rPr>
            </w:pPr>
          </w:p>
          <w:p w14:paraId="08B7B018" w14:textId="77777777" w:rsidR="00373C4E" w:rsidRDefault="00373C4E" w:rsidP="00373C4E">
            <w:pPr>
              <w:jc w:val="center"/>
              <w:rPr>
                <w:rFonts w:ascii="GHEA Grapalat" w:hAnsi="GHEA Grapalat"/>
                <w:sz w:val="20"/>
                <w:lang w:val="hy-AM"/>
              </w:rPr>
            </w:pPr>
          </w:p>
          <w:p w14:paraId="7D3D6C7B" w14:textId="6B204149" w:rsidR="00373C4E" w:rsidRDefault="00373C4E" w:rsidP="00373C4E">
            <w:pPr>
              <w:jc w:val="center"/>
              <w:rPr>
                <w:rFonts w:ascii="GHEA Grapalat" w:hAnsi="GHEA Grapalat"/>
                <w:sz w:val="20"/>
                <w:lang w:val="hy-AM"/>
              </w:rPr>
            </w:pPr>
            <w:r>
              <w:rPr>
                <w:rFonts w:ascii="GHEA Grapalat" w:hAnsi="GHEA Grapalat"/>
                <w:sz w:val="20"/>
                <w:lang w:val="hy-AM"/>
              </w:rPr>
              <w:t>1</w:t>
            </w:r>
          </w:p>
          <w:p w14:paraId="5E8AFEC0" w14:textId="77777777" w:rsidR="00373C4E" w:rsidRDefault="00373C4E" w:rsidP="00373C4E">
            <w:pPr>
              <w:jc w:val="center"/>
              <w:rPr>
                <w:rFonts w:ascii="GHEA Grapalat" w:hAnsi="GHEA Grapalat"/>
                <w:sz w:val="20"/>
                <w:lang w:val="hy-AM"/>
              </w:rPr>
            </w:pPr>
          </w:p>
          <w:p w14:paraId="028EF781" w14:textId="77777777" w:rsidR="00373C4E" w:rsidRDefault="00373C4E" w:rsidP="00373C4E">
            <w:pPr>
              <w:jc w:val="center"/>
              <w:rPr>
                <w:rFonts w:ascii="GHEA Grapalat" w:hAnsi="GHEA Grapalat"/>
                <w:sz w:val="20"/>
                <w:lang w:val="hy-AM"/>
              </w:rPr>
            </w:pPr>
          </w:p>
          <w:p w14:paraId="0E84D26A" w14:textId="77777777" w:rsidR="00373C4E" w:rsidRDefault="00373C4E" w:rsidP="00373C4E">
            <w:pPr>
              <w:jc w:val="center"/>
              <w:rPr>
                <w:rFonts w:ascii="GHEA Grapalat" w:hAnsi="GHEA Grapalat"/>
                <w:sz w:val="20"/>
                <w:lang w:val="hy-AM"/>
              </w:rPr>
            </w:pPr>
          </w:p>
          <w:p w14:paraId="54452C65" w14:textId="77777777" w:rsidR="00373C4E" w:rsidRDefault="00373C4E" w:rsidP="00373C4E">
            <w:pPr>
              <w:jc w:val="center"/>
              <w:rPr>
                <w:rFonts w:ascii="GHEA Grapalat" w:hAnsi="GHEA Grapalat"/>
                <w:sz w:val="20"/>
                <w:lang w:val="hy-AM"/>
              </w:rPr>
            </w:pPr>
          </w:p>
          <w:p w14:paraId="2A099BE4" w14:textId="77777777" w:rsidR="00373C4E" w:rsidRDefault="00373C4E" w:rsidP="00373C4E">
            <w:pPr>
              <w:jc w:val="center"/>
              <w:rPr>
                <w:rFonts w:ascii="GHEA Grapalat" w:hAnsi="GHEA Grapalat"/>
                <w:sz w:val="20"/>
                <w:lang w:val="hy-AM"/>
              </w:rPr>
            </w:pPr>
          </w:p>
          <w:p w14:paraId="33879BE6" w14:textId="77777777" w:rsidR="00373C4E" w:rsidRDefault="00373C4E" w:rsidP="00373C4E">
            <w:pPr>
              <w:jc w:val="center"/>
              <w:rPr>
                <w:rFonts w:ascii="GHEA Grapalat" w:hAnsi="GHEA Grapalat"/>
                <w:sz w:val="20"/>
                <w:lang w:val="hy-AM"/>
              </w:rPr>
            </w:pPr>
          </w:p>
          <w:p w14:paraId="36BBF113" w14:textId="77777777" w:rsidR="00373C4E" w:rsidRDefault="00373C4E" w:rsidP="00373C4E">
            <w:pPr>
              <w:jc w:val="center"/>
              <w:rPr>
                <w:rFonts w:ascii="GHEA Grapalat" w:hAnsi="GHEA Grapalat"/>
                <w:sz w:val="20"/>
                <w:lang w:val="hy-AM"/>
              </w:rPr>
            </w:pPr>
          </w:p>
          <w:p w14:paraId="4CD4B88F" w14:textId="77777777" w:rsidR="00373C4E" w:rsidRDefault="00373C4E" w:rsidP="00373C4E">
            <w:pPr>
              <w:jc w:val="center"/>
              <w:rPr>
                <w:rFonts w:ascii="GHEA Grapalat" w:hAnsi="GHEA Grapalat"/>
                <w:sz w:val="20"/>
                <w:lang w:val="hy-AM"/>
              </w:rPr>
            </w:pPr>
          </w:p>
          <w:p w14:paraId="34169948" w14:textId="77777777" w:rsidR="00373C4E" w:rsidRDefault="00373C4E" w:rsidP="00373C4E">
            <w:pPr>
              <w:jc w:val="center"/>
              <w:rPr>
                <w:rFonts w:ascii="GHEA Grapalat" w:hAnsi="GHEA Grapalat"/>
                <w:sz w:val="20"/>
                <w:lang w:val="hy-AM"/>
              </w:rPr>
            </w:pPr>
          </w:p>
          <w:p w14:paraId="2CE88BC3" w14:textId="77777777" w:rsidR="00373C4E" w:rsidRDefault="00373C4E" w:rsidP="00373C4E">
            <w:pPr>
              <w:jc w:val="center"/>
              <w:rPr>
                <w:rFonts w:ascii="GHEA Grapalat" w:hAnsi="GHEA Grapalat"/>
                <w:sz w:val="20"/>
                <w:lang w:val="hy-AM"/>
              </w:rPr>
            </w:pPr>
          </w:p>
          <w:p w14:paraId="5EC84C73" w14:textId="77777777" w:rsidR="00373C4E" w:rsidRDefault="00373C4E" w:rsidP="00373C4E">
            <w:pPr>
              <w:jc w:val="center"/>
              <w:rPr>
                <w:rFonts w:ascii="GHEA Grapalat" w:hAnsi="GHEA Grapalat"/>
                <w:sz w:val="20"/>
                <w:lang w:val="hy-AM"/>
              </w:rPr>
            </w:pPr>
          </w:p>
          <w:p w14:paraId="6E4D2C83" w14:textId="77777777" w:rsidR="00373C4E" w:rsidRDefault="00373C4E" w:rsidP="00373C4E">
            <w:pPr>
              <w:jc w:val="center"/>
              <w:rPr>
                <w:rFonts w:ascii="GHEA Grapalat" w:hAnsi="GHEA Grapalat"/>
                <w:sz w:val="20"/>
                <w:lang w:val="hy-AM"/>
              </w:rPr>
            </w:pPr>
          </w:p>
          <w:p w14:paraId="34B7953D" w14:textId="77777777" w:rsidR="00373C4E" w:rsidRDefault="00373C4E" w:rsidP="00373C4E">
            <w:pPr>
              <w:jc w:val="center"/>
              <w:rPr>
                <w:rFonts w:ascii="GHEA Grapalat" w:hAnsi="GHEA Grapalat"/>
                <w:sz w:val="20"/>
                <w:lang w:val="hy-AM"/>
              </w:rPr>
            </w:pPr>
          </w:p>
          <w:p w14:paraId="4A879B57" w14:textId="77777777" w:rsidR="00373C4E" w:rsidRDefault="00373C4E" w:rsidP="00373C4E">
            <w:pPr>
              <w:jc w:val="center"/>
              <w:rPr>
                <w:rFonts w:ascii="GHEA Grapalat" w:hAnsi="GHEA Grapalat"/>
                <w:sz w:val="20"/>
                <w:lang w:val="hy-AM"/>
              </w:rPr>
            </w:pPr>
          </w:p>
          <w:p w14:paraId="12BD40FB" w14:textId="77777777" w:rsidR="00373C4E" w:rsidRDefault="00373C4E" w:rsidP="00373C4E">
            <w:pPr>
              <w:jc w:val="center"/>
              <w:rPr>
                <w:rFonts w:ascii="GHEA Grapalat" w:hAnsi="GHEA Grapalat"/>
                <w:sz w:val="20"/>
                <w:lang w:val="hy-AM"/>
              </w:rPr>
            </w:pPr>
          </w:p>
          <w:p w14:paraId="223E7F6A" w14:textId="77777777" w:rsidR="00373C4E" w:rsidRDefault="00373C4E" w:rsidP="00373C4E">
            <w:pPr>
              <w:jc w:val="center"/>
              <w:rPr>
                <w:rFonts w:ascii="GHEA Grapalat" w:hAnsi="GHEA Grapalat"/>
                <w:sz w:val="20"/>
                <w:lang w:val="hy-AM"/>
              </w:rPr>
            </w:pPr>
          </w:p>
          <w:p w14:paraId="7DE0122D" w14:textId="77777777" w:rsidR="00373C4E" w:rsidRDefault="00373C4E" w:rsidP="00373C4E">
            <w:pPr>
              <w:jc w:val="center"/>
              <w:rPr>
                <w:rFonts w:ascii="GHEA Grapalat" w:hAnsi="GHEA Grapalat"/>
                <w:sz w:val="20"/>
                <w:lang w:val="hy-AM"/>
              </w:rPr>
            </w:pPr>
          </w:p>
          <w:p w14:paraId="11C82362" w14:textId="77777777" w:rsidR="00373C4E" w:rsidRDefault="00373C4E" w:rsidP="00373C4E">
            <w:pPr>
              <w:jc w:val="center"/>
              <w:rPr>
                <w:rFonts w:ascii="GHEA Grapalat" w:hAnsi="GHEA Grapalat"/>
                <w:sz w:val="20"/>
                <w:lang w:val="hy-AM"/>
              </w:rPr>
            </w:pPr>
          </w:p>
          <w:p w14:paraId="57EBF73E" w14:textId="77777777" w:rsidR="00373C4E" w:rsidRDefault="00373C4E" w:rsidP="00373C4E">
            <w:pPr>
              <w:jc w:val="center"/>
              <w:rPr>
                <w:rFonts w:ascii="GHEA Grapalat" w:hAnsi="GHEA Grapalat"/>
                <w:sz w:val="20"/>
                <w:lang w:val="hy-AM"/>
              </w:rPr>
            </w:pPr>
          </w:p>
          <w:p w14:paraId="41462E28" w14:textId="77777777" w:rsidR="00373C4E" w:rsidRDefault="00373C4E" w:rsidP="00373C4E">
            <w:pPr>
              <w:jc w:val="center"/>
              <w:rPr>
                <w:rFonts w:ascii="GHEA Grapalat" w:hAnsi="GHEA Grapalat"/>
                <w:sz w:val="20"/>
                <w:lang w:val="hy-AM"/>
              </w:rPr>
            </w:pPr>
          </w:p>
          <w:p w14:paraId="1F55C136" w14:textId="77777777" w:rsidR="00373C4E" w:rsidRDefault="00373C4E" w:rsidP="00373C4E">
            <w:pPr>
              <w:jc w:val="center"/>
              <w:rPr>
                <w:rFonts w:ascii="GHEA Grapalat" w:hAnsi="GHEA Grapalat"/>
                <w:sz w:val="20"/>
                <w:lang w:val="hy-AM"/>
              </w:rPr>
            </w:pPr>
          </w:p>
          <w:p w14:paraId="738B701E" w14:textId="77777777" w:rsidR="00373C4E" w:rsidRDefault="00373C4E" w:rsidP="00373C4E">
            <w:pPr>
              <w:jc w:val="center"/>
              <w:rPr>
                <w:rFonts w:ascii="GHEA Grapalat" w:hAnsi="GHEA Grapalat"/>
                <w:sz w:val="20"/>
                <w:lang w:val="hy-AM"/>
              </w:rPr>
            </w:pPr>
          </w:p>
          <w:p w14:paraId="40B089F4" w14:textId="77777777" w:rsidR="00373C4E" w:rsidRDefault="00373C4E" w:rsidP="00373C4E">
            <w:pPr>
              <w:jc w:val="center"/>
              <w:rPr>
                <w:rFonts w:ascii="GHEA Grapalat" w:hAnsi="GHEA Grapalat"/>
                <w:sz w:val="20"/>
                <w:lang w:val="hy-AM"/>
              </w:rPr>
            </w:pPr>
          </w:p>
          <w:p w14:paraId="26A98937" w14:textId="77777777" w:rsidR="00373C4E" w:rsidRDefault="00373C4E" w:rsidP="00373C4E">
            <w:pPr>
              <w:jc w:val="center"/>
              <w:rPr>
                <w:rFonts w:ascii="GHEA Grapalat" w:hAnsi="GHEA Grapalat"/>
                <w:sz w:val="20"/>
                <w:lang w:val="hy-AM"/>
              </w:rPr>
            </w:pPr>
          </w:p>
          <w:p w14:paraId="124B064B" w14:textId="77777777" w:rsidR="00373C4E" w:rsidRDefault="00373C4E" w:rsidP="00373C4E">
            <w:pPr>
              <w:rPr>
                <w:rFonts w:ascii="GHEA Grapalat" w:hAnsi="GHEA Grapalat"/>
                <w:sz w:val="20"/>
                <w:lang w:val="hy-AM"/>
              </w:rPr>
            </w:pPr>
          </w:p>
          <w:p w14:paraId="3DA7B029" w14:textId="77777777" w:rsidR="00373C4E" w:rsidRDefault="00373C4E" w:rsidP="00373C4E">
            <w:pPr>
              <w:jc w:val="center"/>
              <w:rPr>
                <w:rFonts w:ascii="GHEA Grapalat" w:hAnsi="GHEA Grapalat"/>
                <w:sz w:val="20"/>
                <w:lang w:val="hy-AM"/>
              </w:rPr>
            </w:pPr>
          </w:p>
          <w:p w14:paraId="15ACB283" w14:textId="2B93D903" w:rsidR="00373C4E" w:rsidRPr="00453E01" w:rsidRDefault="00373C4E" w:rsidP="00373C4E">
            <w:pPr>
              <w:jc w:val="center"/>
              <w:rPr>
                <w:rFonts w:ascii="GHEA Grapalat" w:hAnsi="GHEA Grapalat"/>
                <w:sz w:val="20"/>
                <w:lang w:val="hy-AM"/>
              </w:rPr>
            </w:pPr>
          </w:p>
        </w:tc>
        <w:tc>
          <w:tcPr>
            <w:tcW w:w="1980" w:type="dxa"/>
            <w:vAlign w:val="center"/>
          </w:tcPr>
          <w:p w14:paraId="02B31898" w14:textId="77777777" w:rsidR="00373C4E" w:rsidRDefault="00373C4E" w:rsidP="00373C4E">
            <w:pPr>
              <w:spacing w:line="256" w:lineRule="auto"/>
              <w:jc w:val="center"/>
              <w:rPr>
                <w:rFonts w:ascii="GHEA Grapalat" w:hAnsi="GHEA Grapalat"/>
                <w:sz w:val="20"/>
                <w:lang w:val="hy-AM"/>
              </w:rPr>
            </w:pPr>
            <w:r>
              <w:rPr>
                <w:rFonts w:ascii="GHEA Grapalat" w:hAnsi="GHEA Grapalat"/>
                <w:sz w:val="20"/>
                <w:lang w:val="hy-AM"/>
              </w:rPr>
              <w:lastRenderedPageBreak/>
              <w:t>Կոմիտաս 40 և Վրացական 7 բակային տարածք և ֆուտբոլի դաշտ</w:t>
            </w:r>
          </w:p>
          <w:p w14:paraId="14B01DE0" w14:textId="7584CCD6" w:rsidR="00373C4E" w:rsidRPr="00513CB2" w:rsidRDefault="00373C4E" w:rsidP="00373C4E">
            <w:pPr>
              <w:rPr>
                <w:rFonts w:ascii="GHEA Grapalat" w:hAnsi="GHEA Grapalat"/>
                <w:sz w:val="22"/>
                <w:lang w:val="hy-AM"/>
              </w:rPr>
            </w:pPr>
          </w:p>
        </w:tc>
        <w:tc>
          <w:tcPr>
            <w:tcW w:w="2790" w:type="dxa"/>
            <w:vAlign w:val="center"/>
          </w:tcPr>
          <w:p w14:paraId="7A9F26C8" w14:textId="77777777" w:rsidR="00373C4E" w:rsidRDefault="00373C4E" w:rsidP="00373C4E">
            <w:pPr>
              <w:spacing w:line="256" w:lineRule="auto"/>
              <w:jc w:val="center"/>
              <w:rPr>
                <w:rFonts w:ascii="GHEA Grapalat" w:hAnsi="GHEA Grapalat"/>
                <w:sz w:val="20"/>
                <w:szCs w:val="20"/>
                <w:lang w:val="hy-AM"/>
              </w:rPr>
            </w:pPr>
          </w:p>
          <w:p w14:paraId="469FD253" w14:textId="77777777" w:rsidR="00373C4E" w:rsidRDefault="00373C4E" w:rsidP="00373C4E">
            <w:pPr>
              <w:spacing w:line="256" w:lineRule="auto"/>
              <w:jc w:val="center"/>
              <w:rPr>
                <w:rFonts w:ascii="GHEA Grapalat" w:hAnsi="GHEA Grapalat"/>
                <w:sz w:val="20"/>
                <w:szCs w:val="20"/>
                <w:lang w:val="hy-AM"/>
              </w:rPr>
            </w:pPr>
          </w:p>
          <w:p w14:paraId="7C5483CE" w14:textId="77777777" w:rsidR="00373C4E" w:rsidRDefault="00373C4E" w:rsidP="00373C4E">
            <w:pPr>
              <w:spacing w:line="256" w:lineRule="auto"/>
              <w:jc w:val="center"/>
              <w:rPr>
                <w:rFonts w:ascii="GHEA Grapalat" w:hAnsi="GHEA Grapalat"/>
                <w:sz w:val="20"/>
                <w:szCs w:val="20"/>
                <w:lang w:val="hy-AM"/>
              </w:rPr>
            </w:pPr>
          </w:p>
          <w:p w14:paraId="4376E1B5" w14:textId="515164E1" w:rsidR="00373C4E" w:rsidRPr="00513CB2" w:rsidRDefault="00373C4E" w:rsidP="00373C4E">
            <w:pPr>
              <w:jc w:val="center"/>
              <w:rPr>
                <w:rFonts w:ascii="GHEA Grapalat" w:hAnsi="GHEA Grapalat"/>
                <w:sz w:val="22"/>
                <w:lang w:val="hy-AM"/>
              </w:rPr>
            </w:pPr>
            <w:r>
              <w:rPr>
                <w:rFonts w:ascii="GHEA Grapalat" w:hAnsi="GHEA Grapalat"/>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2BE2C05"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w:t>
      </w:r>
      <w:r w:rsidR="00373C4E">
        <w:rPr>
          <w:rFonts w:ascii="GHEA Grapalat" w:hAnsi="GHEA Grapalat"/>
          <w:i/>
          <w:sz w:val="18"/>
          <w:lang w:val="hy-AM"/>
        </w:rPr>
        <w:t>6</w:t>
      </w:r>
      <w:r w:rsidRPr="00F566BF">
        <w:rPr>
          <w:rFonts w:ascii="GHEA Grapalat" w:hAnsi="GHEA Grapalat"/>
          <w:i/>
          <w:sz w:val="18"/>
          <w:lang w:val="hy-AM"/>
        </w:rPr>
        <w:t xml:space="preserve">  թ. կնքված </w:t>
      </w:r>
    </w:p>
    <w:p w14:paraId="7737E6A1" w14:textId="01AA417B"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AE330B">
        <w:rPr>
          <w:rFonts w:ascii="GHEA Grapalat" w:hAnsi="GHEA Grapalat"/>
          <w:i/>
          <w:sz w:val="18"/>
          <w:lang w:val="hy-AM"/>
        </w:rPr>
        <w:t>ԵՔ-ԲՄԽԾՁԲ-</w:t>
      </w:r>
      <w:r w:rsidR="000F3BAC">
        <w:rPr>
          <w:rFonts w:ascii="GHEA Grapalat" w:hAnsi="GHEA Grapalat"/>
          <w:i/>
          <w:sz w:val="18"/>
          <w:lang w:val="hy-AM"/>
        </w:rPr>
        <w:t>26/23</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980E82"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4E95F500"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00E12D78">
              <w:rPr>
                <w:rFonts w:ascii="GHEA Grapalat" w:hAnsi="GHEA Grapalat"/>
                <w:sz w:val="18"/>
                <w:lang w:val="es-ES"/>
              </w:rPr>
              <w:t>6</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373C4E" w:rsidRPr="00F566BF" w14:paraId="4778FBF1" w14:textId="77777777" w:rsidTr="00D61406">
        <w:trPr>
          <w:gridAfter w:val="1"/>
          <w:wAfter w:w="12" w:type="dxa"/>
          <w:trHeight w:val="1549"/>
        </w:trPr>
        <w:tc>
          <w:tcPr>
            <w:tcW w:w="1874" w:type="dxa"/>
            <w:vAlign w:val="center"/>
          </w:tcPr>
          <w:p w14:paraId="06510526" w14:textId="79AFC6C1" w:rsidR="00373C4E" w:rsidRPr="00F566BF" w:rsidRDefault="00373C4E" w:rsidP="00373C4E">
            <w:pPr>
              <w:jc w:val="center"/>
              <w:rPr>
                <w:rFonts w:ascii="GHEA Grapalat" w:hAnsi="GHEA Grapalat"/>
                <w:sz w:val="20"/>
                <w:lang w:val="es-ES"/>
              </w:rPr>
            </w:pPr>
            <w:r>
              <w:rPr>
                <w:rFonts w:ascii="GHEA Grapalat" w:hAnsi="GHEA Grapalat"/>
                <w:sz w:val="20"/>
                <w:lang w:val="es-ES"/>
              </w:rPr>
              <w:t>1</w:t>
            </w:r>
          </w:p>
        </w:tc>
        <w:tc>
          <w:tcPr>
            <w:tcW w:w="1976" w:type="dxa"/>
            <w:vAlign w:val="center"/>
          </w:tcPr>
          <w:p w14:paraId="4E091665" w14:textId="77777777" w:rsidR="00373C4E" w:rsidRDefault="00373C4E" w:rsidP="00373C4E">
            <w:pPr>
              <w:jc w:val="center"/>
              <w:rPr>
                <w:rFonts w:ascii="GHEA Grapalat" w:hAnsi="GHEA Grapalat"/>
                <w:sz w:val="20"/>
                <w:szCs w:val="20"/>
                <w:lang w:val="ru-RU"/>
              </w:rPr>
            </w:pPr>
          </w:p>
          <w:p w14:paraId="6D3F3468" w14:textId="4DACF37D" w:rsidR="00373C4E" w:rsidRPr="00F566BF" w:rsidRDefault="00373C4E" w:rsidP="00373C4E">
            <w:pPr>
              <w:jc w:val="center"/>
              <w:rPr>
                <w:rFonts w:ascii="GHEA Grapalat" w:hAnsi="GHEA Grapalat"/>
                <w:sz w:val="20"/>
                <w:lang w:val="es-ES"/>
              </w:rPr>
            </w:pPr>
            <w:r>
              <w:rPr>
                <w:rFonts w:ascii="GHEA Grapalat" w:hAnsi="GHEA Grapalat"/>
                <w:sz w:val="20"/>
                <w:szCs w:val="20"/>
              </w:rPr>
              <w:t>71351540/</w:t>
            </w:r>
            <w:r>
              <w:rPr>
                <w:rFonts w:ascii="GHEA Grapalat" w:hAnsi="GHEA Grapalat"/>
                <w:sz w:val="20"/>
                <w:szCs w:val="20"/>
                <w:lang w:val="hy-AM"/>
              </w:rPr>
              <w:t>72</w:t>
            </w:r>
          </w:p>
        </w:tc>
        <w:tc>
          <w:tcPr>
            <w:tcW w:w="2506" w:type="dxa"/>
            <w:vAlign w:val="center"/>
          </w:tcPr>
          <w:p w14:paraId="2CCA5D10" w14:textId="1D38C7EF" w:rsidR="00373C4E" w:rsidRPr="003B509C" w:rsidRDefault="00373C4E" w:rsidP="00373C4E">
            <w:pPr>
              <w:jc w:val="center"/>
              <w:rPr>
                <w:rFonts w:ascii="GHEA Grapalat" w:hAnsi="GHEA Grapalat"/>
                <w:b/>
                <w:sz w:val="20"/>
                <w:lang w:val="hy-AM"/>
              </w:rPr>
            </w:pPr>
            <w:r>
              <w:rPr>
                <w:rFonts w:ascii="GHEA Grapalat" w:hAnsi="GHEA Grapalat" w:cs="Calibri"/>
                <w:sz w:val="20"/>
                <w:szCs w:val="20"/>
                <w:lang w:val="hy-AM"/>
              </w:rPr>
              <w:t xml:space="preserve">Երևան քաղաքի Արաբկիր վարչական շրջանի </w:t>
            </w:r>
            <w:r>
              <w:rPr>
                <w:rFonts w:ascii="GHEA Grapalat" w:hAnsi="GHEA Grapalat"/>
                <w:sz w:val="20"/>
                <w:lang w:val="hy-AM"/>
              </w:rPr>
              <w:t xml:space="preserve">Կոմիտաս 40 և Վրացական 7 բակային տարածքի հիմնանորոգման և ֆուտբոլի դաշտի </w:t>
            </w:r>
            <w:r>
              <w:rPr>
                <w:rFonts w:ascii="GHEA Grapalat" w:hAnsi="GHEA Grapalat" w:cs="Calibri"/>
                <w:sz w:val="20"/>
                <w:szCs w:val="20"/>
                <w:lang w:val="hy-AM"/>
              </w:rPr>
              <w:t xml:space="preserve">կառուցման </w:t>
            </w:r>
            <w:r>
              <w:rPr>
                <w:rFonts w:ascii="GHEA Grapalat" w:hAnsi="GHEA Grapalat"/>
                <w:sz w:val="20"/>
                <w:szCs w:val="20"/>
                <w:lang w:val="af-ZA"/>
              </w:rPr>
              <w:t>աշխատանքների որակի տեխնիկական հսկողության խորհրդատվական ծառայություն</w:t>
            </w:r>
          </w:p>
        </w:tc>
        <w:tc>
          <w:tcPr>
            <w:tcW w:w="606" w:type="dxa"/>
            <w:textDirection w:val="btLr"/>
            <w:vAlign w:val="center"/>
          </w:tcPr>
          <w:p w14:paraId="3557F925" w14:textId="25F08918" w:rsidR="00373C4E" w:rsidRPr="00F566BF" w:rsidRDefault="00373C4E" w:rsidP="00373C4E">
            <w:pPr>
              <w:jc w:val="center"/>
              <w:rPr>
                <w:rFonts w:ascii="GHEA Grapalat" w:hAnsi="GHEA Grapalat"/>
                <w:lang w:val="pt-BR"/>
              </w:rPr>
            </w:pPr>
            <w:r>
              <w:rPr>
                <w:rFonts w:ascii="GHEA Grapalat" w:hAnsi="GHEA Grapalat"/>
                <w:sz w:val="20"/>
                <w:szCs w:val="20"/>
              </w:rPr>
              <w:t>0</w:t>
            </w:r>
          </w:p>
        </w:tc>
        <w:tc>
          <w:tcPr>
            <w:tcW w:w="606" w:type="dxa"/>
            <w:textDirection w:val="btLr"/>
            <w:vAlign w:val="center"/>
          </w:tcPr>
          <w:p w14:paraId="71BE3923" w14:textId="2F2766A0" w:rsidR="00373C4E" w:rsidRPr="00F566BF" w:rsidRDefault="00373C4E" w:rsidP="00373C4E">
            <w:pPr>
              <w:jc w:val="center"/>
              <w:rPr>
                <w:rFonts w:ascii="GHEA Grapalat" w:hAnsi="GHEA Grapalat"/>
                <w:lang w:val="pt-BR"/>
              </w:rPr>
            </w:pPr>
            <w:r>
              <w:rPr>
                <w:rFonts w:ascii="GHEA Grapalat" w:hAnsi="GHEA Grapalat"/>
                <w:sz w:val="20"/>
                <w:szCs w:val="20"/>
              </w:rPr>
              <w:t>0</w:t>
            </w:r>
          </w:p>
        </w:tc>
        <w:tc>
          <w:tcPr>
            <w:tcW w:w="605" w:type="dxa"/>
            <w:textDirection w:val="btLr"/>
            <w:vAlign w:val="center"/>
          </w:tcPr>
          <w:p w14:paraId="2332FAE3" w14:textId="16AC5B98" w:rsidR="00373C4E" w:rsidRPr="00F566BF" w:rsidRDefault="00373C4E" w:rsidP="00373C4E">
            <w:pPr>
              <w:jc w:val="center"/>
              <w:rPr>
                <w:rFonts w:ascii="GHEA Grapalat" w:hAnsi="GHEA Grapalat" w:cs="Arial"/>
                <w:sz w:val="18"/>
                <w:szCs w:val="18"/>
                <w:lang w:val="pt-BR"/>
              </w:rPr>
            </w:pPr>
            <w:r>
              <w:rPr>
                <w:rFonts w:ascii="GHEA Grapalat" w:hAnsi="GHEA Grapalat"/>
                <w:sz w:val="20"/>
                <w:szCs w:val="20"/>
              </w:rPr>
              <w:t>0</w:t>
            </w:r>
          </w:p>
        </w:tc>
        <w:tc>
          <w:tcPr>
            <w:tcW w:w="605" w:type="dxa"/>
            <w:textDirection w:val="btLr"/>
          </w:tcPr>
          <w:p w14:paraId="3C3A791F" w14:textId="501B18A4"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50%</w:t>
            </w:r>
          </w:p>
        </w:tc>
        <w:tc>
          <w:tcPr>
            <w:tcW w:w="605" w:type="dxa"/>
            <w:textDirection w:val="btLr"/>
          </w:tcPr>
          <w:p w14:paraId="0E002E46" w14:textId="52321EF1"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50%</w:t>
            </w:r>
          </w:p>
        </w:tc>
        <w:tc>
          <w:tcPr>
            <w:tcW w:w="605" w:type="dxa"/>
            <w:textDirection w:val="btLr"/>
          </w:tcPr>
          <w:p w14:paraId="78FF2EEA" w14:textId="2CA49047"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50%</w:t>
            </w:r>
          </w:p>
        </w:tc>
        <w:tc>
          <w:tcPr>
            <w:tcW w:w="685" w:type="dxa"/>
            <w:textDirection w:val="btLr"/>
          </w:tcPr>
          <w:p w14:paraId="4574A4AC" w14:textId="6750F918"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tcPr>
          <w:p w14:paraId="41771D75" w14:textId="1360F1B9"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tcPr>
          <w:p w14:paraId="3105C606" w14:textId="0F50529D"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AD19F7" w14:textId="59E45739"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2AAB1C" w14:textId="3419834E"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20E27A48" w14:textId="0DE8BEAF"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1416" w:type="dxa"/>
            <w:textDirection w:val="btLr"/>
            <w:vAlign w:val="center"/>
          </w:tcPr>
          <w:p w14:paraId="684C056C" w14:textId="42C2BB9E" w:rsidR="00373C4E" w:rsidRPr="00F566BF" w:rsidRDefault="00373C4E" w:rsidP="00373C4E">
            <w:pPr>
              <w:jc w:val="center"/>
              <w:rPr>
                <w:rFonts w:ascii="GHEA Grapalat" w:hAnsi="GHEA Grapalat"/>
                <w:b/>
                <w:lang w:val="pt-BR"/>
              </w:rPr>
            </w:pPr>
            <w:r>
              <w:rPr>
                <w:rFonts w:ascii="GHEA Grapalat" w:hAnsi="GHEA Grapalat"/>
                <w:sz w:val="18"/>
                <w:szCs w:val="18"/>
              </w:rPr>
              <w:t>100%</w:t>
            </w:r>
          </w:p>
        </w:tc>
      </w:tr>
    </w:tbl>
    <w:p w14:paraId="0766221F" w14:textId="77777777" w:rsidR="007678FA" w:rsidRPr="000968C3" w:rsidRDefault="007678FA" w:rsidP="007678FA">
      <w:pPr>
        <w:rPr>
          <w:rFonts w:ascii="GHEA Grapalat" w:hAnsi="GHEA Grapalat"/>
          <w:i/>
          <w:sz w:val="18"/>
          <w:szCs w:val="18"/>
          <w:lang w:val="hy-AM"/>
        </w:rPr>
      </w:pPr>
    </w:p>
    <w:p w14:paraId="1A4EF1A0" w14:textId="68C5E21A" w:rsidR="007678FA" w:rsidRPr="00F566BF" w:rsidRDefault="007678FA" w:rsidP="00124947">
      <w:pPr>
        <w:jc w:val="both"/>
        <w:rPr>
          <w:rFonts w:ascii="GHEA Grapalat" w:hAnsi="GHEA Grapalat"/>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 xml:space="preserve">կարգով: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4B7B5C0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3FDE2F15" w14:textId="12F046E4"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0F3BAC">
        <w:rPr>
          <w:rFonts w:ascii="GHEA Grapalat" w:hAnsi="GHEA Grapalat"/>
          <w:i/>
          <w:sz w:val="18"/>
          <w:lang w:val="hy-AM"/>
        </w:rPr>
        <w:t>26/23</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980E82"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6264FC05"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4752D2A1" w14:textId="6E734678" w:rsidR="007678FA" w:rsidRPr="007D0B50"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0F3BAC">
        <w:rPr>
          <w:rFonts w:ascii="GHEA Grapalat" w:hAnsi="GHEA Grapalat"/>
          <w:i/>
          <w:sz w:val="18"/>
          <w:lang w:val="hy-AM"/>
        </w:rPr>
        <w:t>26/23</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7D0B50">
        <w:rPr>
          <w:rFonts w:ascii="GHEA Grapalat" w:hAnsi="GHEA Grapalat" w:cs="TimesArmenianPSMT"/>
          <w:i/>
          <w:sz w:val="20"/>
          <w:lang w:val="hy-AM"/>
        </w:rPr>
        <w:t>ծածկագրով պայմանագրի</w:t>
      </w:r>
    </w:p>
    <w:p w14:paraId="4F674C6B" w14:textId="77777777" w:rsidR="007678FA" w:rsidRPr="007D0B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7D0B50" w:rsidRDefault="007678FA" w:rsidP="007678FA">
      <w:pPr>
        <w:rPr>
          <w:rFonts w:ascii="GHEA Grapalat" w:hAnsi="GHEA Grapalat"/>
          <w:lang w:val="hy-AM"/>
        </w:rPr>
      </w:pPr>
    </w:p>
    <w:p w14:paraId="0FBBE306" w14:textId="77777777" w:rsidR="007678FA" w:rsidRPr="007D0B50" w:rsidRDefault="007678FA" w:rsidP="007678FA">
      <w:pPr>
        <w:rPr>
          <w:rFonts w:ascii="GHEA Grapalat" w:hAnsi="GHEA Grapalat"/>
          <w:lang w:val="hy-AM"/>
        </w:rPr>
      </w:pPr>
    </w:p>
    <w:p w14:paraId="36010724" w14:textId="77777777" w:rsidR="007678FA" w:rsidRPr="007D0B50" w:rsidRDefault="007678FA" w:rsidP="007678FA">
      <w:pPr>
        <w:rPr>
          <w:rFonts w:ascii="GHEA Grapalat" w:hAnsi="GHEA Grapalat"/>
          <w:lang w:val="hy-AM"/>
        </w:rPr>
      </w:pPr>
    </w:p>
    <w:p w14:paraId="607BBF20" w14:textId="77777777" w:rsidR="007678FA" w:rsidRPr="007D0B50" w:rsidRDefault="007678FA" w:rsidP="007678FA">
      <w:pPr>
        <w:tabs>
          <w:tab w:val="left" w:pos="2250"/>
        </w:tabs>
        <w:spacing w:line="276" w:lineRule="auto"/>
        <w:jc w:val="center"/>
        <w:rPr>
          <w:rFonts w:ascii="GHEA Grapalat" w:hAnsi="GHEA Grapalat" w:cs="Sylfaen"/>
          <w:bCs/>
          <w:sz w:val="18"/>
          <w:szCs w:val="18"/>
          <w:lang w:val="hy-AM"/>
        </w:rPr>
      </w:pPr>
      <w:r w:rsidRPr="007D0B50">
        <w:rPr>
          <w:rFonts w:ascii="GHEA Grapalat" w:hAnsi="GHEA Grapalat" w:cs="Sylfaen"/>
          <w:bCs/>
          <w:sz w:val="18"/>
          <w:szCs w:val="18"/>
          <w:lang w:val="hy-AM"/>
        </w:rPr>
        <w:t xml:space="preserve">ԱԿՏ  N    </w:t>
      </w:r>
    </w:p>
    <w:p w14:paraId="066020AB" w14:textId="77777777" w:rsidR="007678FA" w:rsidRPr="001A6BE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A6BE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A6BE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A6BE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A6BED" w:rsidRDefault="007678FA" w:rsidP="007678FA">
      <w:pPr>
        <w:tabs>
          <w:tab w:val="left" w:pos="360"/>
          <w:tab w:val="left" w:pos="540"/>
        </w:tabs>
        <w:ind w:left="-540" w:firstLine="180"/>
        <w:jc w:val="both"/>
        <w:rPr>
          <w:rFonts w:ascii="GHEA Grapalat" w:hAnsi="GHEA Grapalat" w:cs="Sylfaen"/>
          <w:sz w:val="20"/>
          <w:szCs w:val="20"/>
          <w:lang w:val="hy-AM"/>
        </w:rPr>
      </w:pPr>
      <w:r w:rsidRPr="001A6BED">
        <w:rPr>
          <w:rFonts w:ascii="GHEA Grapalat" w:hAnsi="GHEA Grapalat" w:cs="Sylfaen"/>
          <w:lang w:val="hy-AM"/>
        </w:rPr>
        <w:tab/>
      </w:r>
      <w:r w:rsidRPr="00F566BF">
        <w:rPr>
          <w:rFonts w:ascii="GHEA Grapalat" w:hAnsi="GHEA Grapalat" w:cs="Sylfaen"/>
          <w:sz w:val="20"/>
          <w:szCs w:val="20"/>
          <w:lang w:val="hy-AM"/>
        </w:rPr>
        <w:t xml:space="preserve">Սույնով </w:t>
      </w:r>
      <w:r w:rsidRPr="001A6BED">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r w:rsidRPr="001A6BED">
        <w:rPr>
          <w:rFonts w:ascii="GHEA Grapalat" w:hAnsi="GHEA Grapalat" w:cs="Sylfaen"/>
          <w:lang w:val="hy-AM"/>
        </w:rPr>
        <w:t xml:space="preserve"> </w:t>
      </w:r>
      <w:r w:rsidRPr="001A6BED">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p>
    <w:p w14:paraId="4772D509" w14:textId="77777777" w:rsidR="007678FA" w:rsidRPr="001A6BED" w:rsidRDefault="007678FA" w:rsidP="007678FA">
      <w:pPr>
        <w:tabs>
          <w:tab w:val="left" w:pos="360"/>
          <w:tab w:val="left" w:pos="540"/>
        </w:tabs>
        <w:jc w:val="both"/>
        <w:rPr>
          <w:rFonts w:ascii="GHEA Grapalat" w:hAnsi="GHEA Grapalat" w:cs="Sylfaen"/>
          <w:lang w:val="hy-AM"/>
        </w:rPr>
      </w:pPr>
      <w:r w:rsidRPr="001A6BED">
        <w:rPr>
          <w:rFonts w:ascii="GHEA Grapalat" w:hAnsi="GHEA Grapalat" w:cs="Sylfaen"/>
          <w:lang w:val="hy-AM"/>
        </w:rPr>
        <w:t xml:space="preserve">                                            </w:t>
      </w:r>
      <w:r w:rsidRPr="001A6BED">
        <w:rPr>
          <w:rFonts w:ascii="GHEA Grapalat" w:hAnsi="GHEA Grapalat" w:cs="Sylfaen"/>
          <w:sz w:val="12"/>
          <w:szCs w:val="12"/>
          <w:lang w:val="hy-AM"/>
        </w:rPr>
        <w:t xml:space="preserve">Պատվիրատուի անունը     </w:t>
      </w:r>
      <w:r w:rsidRPr="001A6BED">
        <w:rPr>
          <w:rFonts w:ascii="GHEA Grapalat" w:hAnsi="GHEA Grapalat" w:cs="Sylfaen"/>
          <w:sz w:val="16"/>
          <w:szCs w:val="16"/>
          <w:lang w:val="hy-AM"/>
        </w:rPr>
        <w:t xml:space="preserve">                                                           </w:t>
      </w:r>
      <w:r w:rsidRPr="001A6BED">
        <w:rPr>
          <w:rFonts w:ascii="GHEA Grapalat" w:hAnsi="GHEA Grapalat" w:cs="Sylfaen"/>
          <w:sz w:val="12"/>
          <w:szCs w:val="12"/>
          <w:lang w:val="hy-AM"/>
        </w:rPr>
        <w:t>Կատարողի անունը</w:t>
      </w:r>
    </w:p>
    <w:p w14:paraId="1B6399F5" w14:textId="77777777" w:rsidR="007678FA" w:rsidRPr="001A6BE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A6BED">
        <w:rPr>
          <w:rFonts w:ascii="GHEA Grapalat" w:hAnsi="GHEA Grapalat" w:cs="Sylfaen"/>
          <w:sz w:val="20"/>
          <w:szCs w:val="20"/>
          <w:lang w:val="hy-AM"/>
        </w:rPr>
        <w:t>ատարող</w:t>
      </w:r>
      <w:r w:rsidRPr="00F566BF">
        <w:rPr>
          <w:rFonts w:ascii="GHEA Grapalat" w:hAnsi="GHEA Grapalat" w:cs="Sylfaen"/>
          <w:sz w:val="20"/>
          <w:szCs w:val="20"/>
          <w:lang w:val="hy-AM"/>
        </w:rPr>
        <w:t>)</w:t>
      </w:r>
      <w:r w:rsidRPr="001A6BED">
        <w:rPr>
          <w:rFonts w:ascii="GHEA Grapalat" w:hAnsi="GHEA Grapalat" w:cs="Sylfaen"/>
          <w:sz w:val="20"/>
          <w:szCs w:val="20"/>
          <w:lang w:val="hy-AM"/>
        </w:rPr>
        <w:t xml:space="preserve"> </w:t>
      </w:r>
      <w:r w:rsidRPr="001A6BED">
        <w:rPr>
          <w:rFonts w:ascii="GHEA Grapalat" w:hAnsi="GHEA Grapalat" w:cs="Sylfaen"/>
          <w:sz w:val="20"/>
          <w:lang w:val="hy-AM"/>
        </w:rPr>
        <w:t xml:space="preserve">միջև 20     թ. </w:t>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4A3EABE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w:t>
            </w:r>
            <w:r w:rsidR="00373C4E">
              <w:rPr>
                <w:rFonts w:ascii="GHEA Grapalat" w:hAnsi="GHEA Grapalat" w:cs="Sylfaen"/>
                <w:i/>
                <w:sz w:val="20"/>
                <w:lang w:val="pt-BR"/>
              </w:rPr>
              <w:t>6</w:t>
            </w:r>
            <w:r w:rsidRPr="005E1F72">
              <w:rPr>
                <w:rFonts w:ascii="GHEA Grapalat" w:hAnsi="GHEA Grapalat" w:cs="Sylfaen"/>
                <w:i/>
                <w:sz w:val="20"/>
                <w:lang w:val="pt-BR"/>
              </w:rPr>
              <w:t xml:space="preserve">  թ. կնքված </w:t>
            </w:r>
          </w:p>
          <w:p w14:paraId="277B09C7" w14:textId="18A2AE1B"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0F3BAC">
              <w:rPr>
                <w:rFonts w:ascii="GHEA Grapalat" w:hAnsi="GHEA Grapalat"/>
                <w:i/>
                <w:sz w:val="18"/>
                <w:lang w:val="hy-AM"/>
              </w:rPr>
              <w:t>26/23</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189A9" w14:textId="77777777" w:rsidR="00F22747" w:rsidRDefault="00F22747">
      <w:r>
        <w:separator/>
      </w:r>
    </w:p>
  </w:endnote>
  <w:endnote w:type="continuationSeparator" w:id="0">
    <w:p w14:paraId="11C40C8B" w14:textId="77777777" w:rsidR="00F22747" w:rsidRDefault="00F2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F0FCB" w14:textId="77777777" w:rsidR="00F22747" w:rsidRDefault="00F22747">
      <w:r>
        <w:separator/>
      </w:r>
    </w:p>
  </w:footnote>
  <w:footnote w:type="continuationSeparator" w:id="0">
    <w:p w14:paraId="296A9F66" w14:textId="77777777" w:rsidR="00F22747" w:rsidRDefault="00F22747">
      <w:r>
        <w:continuationSeparator/>
      </w:r>
    </w:p>
  </w:footnote>
  <w:footnote w:id="1">
    <w:p w14:paraId="2D8D7DEE" w14:textId="77777777" w:rsidR="000F3BAC" w:rsidRDefault="000F3BAC" w:rsidP="000F3BAC">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9"/>
  </w:num>
  <w:num w:numId="3" w16cid:durableId="1163819955">
    <w:abstractNumId w:val="20"/>
  </w:num>
  <w:num w:numId="4" w16cid:durableId="1174689483">
    <w:abstractNumId w:val="16"/>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9"/>
  </w:num>
  <w:num w:numId="13" w16cid:durableId="1087531473">
    <w:abstractNumId w:val="26"/>
  </w:num>
  <w:num w:numId="14" w16cid:durableId="1989898819">
    <w:abstractNumId w:val="12"/>
  </w:num>
  <w:num w:numId="15" w16cid:durableId="1722704565">
    <w:abstractNumId w:val="27"/>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4"/>
  </w:num>
  <w:num w:numId="26" w16cid:durableId="133259512">
    <w:abstractNumId w:val="17"/>
  </w:num>
  <w:num w:numId="27" w16cid:durableId="109983424">
    <w:abstractNumId w:val="22"/>
  </w:num>
  <w:num w:numId="28" w16cid:durableId="352153748">
    <w:abstractNumId w:val="11"/>
  </w:num>
  <w:num w:numId="29" w16cid:durableId="1170219024">
    <w:abstractNumId w:val="10"/>
  </w:num>
  <w:num w:numId="30" w16cid:durableId="1554270000">
    <w:abstractNumId w:val="13"/>
  </w:num>
  <w:num w:numId="31" w16cid:durableId="1113285084">
    <w:abstractNumId w:val="21"/>
  </w:num>
  <w:num w:numId="32" w16cid:durableId="500892976">
    <w:abstractNumId w:val="3"/>
  </w:num>
  <w:num w:numId="33" w16cid:durableId="2111654030">
    <w:abstractNumId w:val="19"/>
  </w:num>
  <w:num w:numId="34" w16cid:durableId="156108912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267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88610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BAC"/>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4D"/>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BED"/>
    <w:rsid w:val="001B0D9A"/>
    <w:rsid w:val="001B1370"/>
    <w:rsid w:val="001B1D23"/>
    <w:rsid w:val="001B1FC4"/>
    <w:rsid w:val="001B210E"/>
    <w:rsid w:val="001B21A3"/>
    <w:rsid w:val="001B2244"/>
    <w:rsid w:val="001B25D3"/>
    <w:rsid w:val="001B37D2"/>
    <w:rsid w:val="001B3F20"/>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476"/>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B44"/>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6D2"/>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AB"/>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BA4"/>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9B6"/>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C85"/>
    <w:rsid w:val="00370ECD"/>
    <w:rsid w:val="0037177E"/>
    <w:rsid w:val="003717D2"/>
    <w:rsid w:val="00372364"/>
    <w:rsid w:val="00372935"/>
    <w:rsid w:val="00372C2B"/>
    <w:rsid w:val="00372C67"/>
    <w:rsid w:val="00372FAD"/>
    <w:rsid w:val="0037329F"/>
    <w:rsid w:val="003738F3"/>
    <w:rsid w:val="00373C4E"/>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2D15"/>
    <w:rsid w:val="003B3A13"/>
    <w:rsid w:val="003B4A74"/>
    <w:rsid w:val="003B5004"/>
    <w:rsid w:val="003B509C"/>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9A5"/>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188A"/>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2B78"/>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3C8"/>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90"/>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2A7B"/>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B18"/>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36E"/>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6FC8"/>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365C"/>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48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B5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0C7B"/>
    <w:rsid w:val="008510F1"/>
    <w:rsid w:val="008519CC"/>
    <w:rsid w:val="0085236E"/>
    <w:rsid w:val="008524E5"/>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B33"/>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3CB8"/>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6E2D"/>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29B6"/>
    <w:rsid w:val="00943563"/>
    <w:rsid w:val="009457D1"/>
    <w:rsid w:val="0094684E"/>
    <w:rsid w:val="009471C4"/>
    <w:rsid w:val="00947D03"/>
    <w:rsid w:val="0095176C"/>
    <w:rsid w:val="0095199F"/>
    <w:rsid w:val="00951BC0"/>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0E82"/>
    <w:rsid w:val="009813C4"/>
    <w:rsid w:val="00981540"/>
    <w:rsid w:val="0098244A"/>
    <w:rsid w:val="00982655"/>
    <w:rsid w:val="0098370E"/>
    <w:rsid w:val="00983AF5"/>
    <w:rsid w:val="00984456"/>
    <w:rsid w:val="0098465A"/>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5EAE"/>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65F9"/>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E49"/>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28D3"/>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02E2"/>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78B"/>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450"/>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AA"/>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53FC"/>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1BE"/>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2D78"/>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FDC"/>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98B"/>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5C7F"/>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47"/>
    <w:rsid w:val="00F23100"/>
    <w:rsid w:val="00F23A51"/>
    <w:rsid w:val="00F242D7"/>
    <w:rsid w:val="00F24327"/>
    <w:rsid w:val="00F24A51"/>
    <w:rsid w:val="00F24E9E"/>
    <w:rsid w:val="00F25B39"/>
    <w:rsid w:val="00F26162"/>
    <w:rsid w:val="00F263B3"/>
    <w:rsid w:val="00F26AC7"/>
    <w:rsid w:val="00F26BC2"/>
    <w:rsid w:val="00F2770D"/>
    <w:rsid w:val="00F27778"/>
    <w:rsid w:val="00F27AAC"/>
    <w:rsid w:val="00F339E3"/>
    <w:rsid w:val="00F34C44"/>
    <w:rsid w:val="00F36E1F"/>
    <w:rsid w:val="00F375B7"/>
    <w:rsid w:val="00F37649"/>
    <w:rsid w:val="00F377C0"/>
    <w:rsid w:val="00F377F3"/>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47D0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59</Pages>
  <Words>18760</Words>
  <Characters>106934</Characters>
  <Application>Microsoft Office Word</Application>
  <DocSecurity>0</DocSecurity>
  <Lines>891</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125444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86</cp:revision>
  <cp:lastPrinted>2018-02-16T07:12:00Z</cp:lastPrinted>
  <dcterms:created xsi:type="dcterms:W3CDTF">2025-03-04T12:43:00Z</dcterms:created>
  <dcterms:modified xsi:type="dcterms:W3CDTF">2026-02-09T06:39:00Z</dcterms:modified>
</cp:coreProperties>
</file>